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바탕체"/>
                <w:kern w:val="2"/>
                <w:lang w:eastAsia="ko-KR"/>
              </w:rPr>
            </w:pPr>
            <w:r w:rsidRPr="00A83DDE">
              <w:rPr>
                <w:rFonts w:eastAsia="바탕체"/>
                <w:noProof/>
                <w:kern w:val="2"/>
                <w:lang w:val="en-AU" w:eastAsia="en-AU"/>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바탕체"/>
                <w:lang w:eastAsia="en-US"/>
              </w:rPr>
            </w:pPr>
            <w:r w:rsidRPr="00A83DDE">
              <w:rPr>
                <w:rFonts w:eastAsia="바탕체"/>
                <w:lang w:eastAsia="en-US"/>
              </w:rPr>
              <w:t>ASIA-PACIFIC TELECOMMUNITY</w:t>
            </w:r>
          </w:p>
        </w:tc>
        <w:tc>
          <w:tcPr>
            <w:tcW w:w="2448" w:type="dxa"/>
          </w:tcPr>
          <w:p w14:paraId="6AF8E028" w14:textId="77777777" w:rsidR="006B4D42" w:rsidRPr="00A83DDE" w:rsidRDefault="006B4D42" w:rsidP="00DB0088">
            <w:pPr>
              <w:rPr>
                <w:rFonts w:eastAsia="바탕체"/>
                <w:lang w:eastAsia="en-US"/>
              </w:rPr>
            </w:pPr>
            <w:r w:rsidRPr="00A83DDE">
              <w:rPr>
                <w:rFonts w:eastAsia="바탕체"/>
                <w:b/>
                <w:lang w:val="fr-FR" w:eastAsia="en-US"/>
              </w:rPr>
              <w:t>Document No.:</w:t>
            </w:r>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바탕체"/>
                <w:kern w:val="2"/>
                <w:lang w:eastAsia="ko-KR"/>
              </w:rPr>
            </w:pPr>
          </w:p>
        </w:tc>
        <w:tc>
          <w:tcPr>
            <w:tcW w:w="5328" w:type="dxa"/>
            <w:hideMark/>
          </w:tcPr>
          <w:p w14:paraId="2E064207" w14:textId="77777777" w:rsidR="006B4D42" w:rsidRPr="00A83DDE" w:rsidRDefault="006B4D42" w:rsidP="00DB0088">
            <w:pPr>
              <w:rPr>
                <w:rFonts w:eastAsia="바탕체"/>
                <w:lang w:eastAsia="en-US"/>
              </w:rPr>
            </w:pPr>
            <w:r w:rsidRPr="00A83DDE">
              <w:rPr>
                <w:rFonts w:eastAsia="바탕체"/>
                <w:b/>
                <w:lang w:eastAsia="en-US"/>
              </w:rPr>
              <w:t>The 2nd Meeting of the APT Preparatory Group for PP-22 (APT PP22-2)</w:t>
            </w:r>
          </w:p>
        </w:tc>
        <w:tc>
          <w:tcPr>
            <w:tcW w:w="2448" w:type="dxa"/>
            <w:hideMark/>
          </w:tcPr>
          <w:p w14:paraId="411FC6C2" w14:textId="32EE9794" w:rsidR="006B4D42" w:rsidRPr="00A83DDE" w:rsidRDefault="006B4D42" w:rsidP="00DB0088">
            <w:pPr>
              <w:ind w:right="-63"/>
              <w:rPr>
                <w:rFonts w:eastAsia="바탕체"/>
                <w:b/>
                <w:bCs/>
                <w:lang w:val="en-GB" w:eastAsia="en-US"/>
              </w:rPr>
            </w:pPr>
            <w:r w:rsidRPr="00A83DDE">
              <w:rPr>
                <w:rFonts w:eastAsia="바탕체"/>
                <w:b/>
                <w:bCs/>
                <w:lang w:val="en-GB" w:eastAsia="en-US"/>
              </w:rPr>
              <w:t>APT PP22-2/</w:t>
            </w:r>
            <w:r w:rsidR="00FA5C44">
              <w:rPr>
                <w:rFonts w:eastAsia="바탕체"/>
                <w:b/>
                <w:bCs/>
                <w:lang w:val="en-GB" w:eastAsia="en-US"/>
              </w:rPr>
              <w:t>OUT</w:t>
            </w:r>
            <w:r w:rsidRPr="00A83DDE">
              <w:rPr>
                <w:rFonts w:eastAsia="바탕체"/>
                <w:b/>
                <w:bCs/>
                <w:lang w:val="en-GB" w:eastAsia="en-US"/>
              </w:rPr>
              <w:t>-</w:t>
            </w:r>
            <w:r w:rsidR="00C52680">
              <w:rPr>
                <w:rFonts w:eastAsia="바탕체"/>
                <w:b/>
                <w:bCs/>
                <w:lang w:val="en-GB" w:eastAsia="en-US"/>
              </w:rPr>
              <w:t>0</w:t>
            </w:r>
            <w:r w:rsidR="00FA5C44">
              <w:rPr>
                <w:rFonts w:eastAsia="바탕체"/>
                <w:b/>
                <w:bCs/>
                <w:lang w:val="en-GB" w:eastAsia="en-US"/>
              </w:rPr>
              <w:t>6</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바탕체"/>
                <w:kern w:val="2"/>
                <w:lang w:eastAsia="ko-KR"/>
              </w:rPr>
            </w:pPr>
          </w:p>
        </w:tc>
        <w:tc>
          <w:tcPr>
            <w:tcW w:w="5328" w:type="dxa"/>
            <w:hideMark/>
          </w:tcPr>
          <w:p w14:paraId="23EC083F" w14:textId="77777777" w:rsidR="006B4D42" w:rsidRPr="00A83DDE" w:rsidRDefault="006B4D42" w:rsidP="00DB0088">
            <w:pPr>
              <w:rPr>
                <w:rFonts w:eastAsia="바탕체"/>
                <w:lang w:eastAsia="en-US"/>
              </w:rPr>
            </w:pPr>
            <w:r w:rsidRPr="00A83DDE">
              <w:rPr>
                <w:rFonts w:eastAsia="바탕체"/>
                <w:lang w:eastAsia="en-US"/>
              </w:rPr>
              <w:t>15-17 February 2022, Virtual/Online Meeting</w:t>
            </w:r>
          </w:p>
        </w:tc>
        <w:tc>
          <w:tcPr>
            <w:tcW w:w="2448" w:type="dxa"/>
            <w:hideMark/>
          </w:tcPr>
          <w:p w14:paraId="31051462" w14:textId="7216AFC0" w:rsidR="006B4D42" w:rsidRPr="00A83DDE" w:rsidRDefault="006B4D42" w:rsidP="00DB0088">
            <w:pPr>
              <w:rPr>
                <w:rFonts w:eastAsia="바탕체"/>
                <w:bCs/>
                <w:lang w:eastAsia="en-US"/>
              </w:rPr>
            </w:pPr>
            <w:r>
              <w:rPr>
                <w:rFonts w:eastAsia="바탕체"/>
                <w:bCs/>
                <w:lang w:eastAsia="en-US"/>
              </w:rPr>
              <w:t>1</w:t>
            </w:r>
            <w:r w:rsidR="00FA5C44">
              <w:rPr>
                <w:rFonts w:eastAsia="바탕체"/>
                <w:bCs/>
                <w:lang w:eastAsia="en-US"/>
              </w:rPr>
              <w:t>7</w:t>
            </w:r>
            <w:r w:rsidRPr="00A83DDE">
              <w:rPr>
                <w:rFonts w:eastAsia="바탕체"/>
                <w:bCs/>
                <w:lang w:eastAsia="en-US"/>
              </w:rPr>
              <w:t xml:space="preserve"> </w:t>
            </w:r>
            <w:r>
              <w:rPr>
                <w:rFonts w:eastAsia="바탕체"/>
                <w:bCs/>
                <w:lang w:eastAsia="en-US"/>
              </w:rPr>
              <w:t>February</w:t>
            </w:r>
            <w:r w:rsidRPr="00A83DDE">
              <w:rPr>
                <w:rFonts w:eastAsia="바탕체"/>
                <w:bCs/>
                <w:lang w:eastAsia="en-US"/>
              </w:rPr>
              <w:t xml:space="preserve"> 202</w:t>
            </w:r>
            <w:r>
              <w:rPr>
                <w:rFonts w:eastAsia="바탕체"/>
                <w:bCs/>
                <w:lang w:eastAsia="en-US"/>
              </w:rPr>
              <w:t>2</w:t>
            </w:r>
          </w:p>
        </w:tc>
      </w:tr>
    </w:tbl>
    <w:p w14:paraId="7BAED1E8" w14:textId="77777777" w:rsidR="0003778A" w:rsidRDefault="0003778A" w:rsidP="00B017E8">
      <w:pPr>
        <w:jc w:val="center"/>
      </w:pPr>
    </w:p>
    <w:p w14:paraId="7EC178AF" w14:textId="059D0C3E" w:rsidR="00614420" w:rsidRPr="00057A9F" w:rsidRDefault="00614420" w:rsidP="00614420">
      <w:pPr>
        <w:jc w:val="center"/>
        <w:rPr>
          <w:rFonts w:eastAsia="바탕체"/>
          <w:bCs/>
          <w:lang w:eastAsia="ko-KR"/>
        </w:rPr>
      </w:pPr>
      <w:r>
        <w:rPr>
          <w:sz w:val="28"/>
          <w:szCs w:val="28"/>
        </w:rPr>
        <w:t xml:space="preserve">Chair, </w:t>
      </w:r>
      <w:r>
        <w:rPr>
          <w:rFonts w:eastAsia="바탕체" w:hint="eastAsia"/>
          <w:bCs/>
          <w:lang w:eastAsia="ko-KR"/>
        </w:rPr>
        <w:t>W</w:t>
      </w:r>
      <w:r>
        <w:rPr>
          <w:rFonts w:eastAsia="바탕체"/>
          <w:bCs/>
          <w:lang w:eastAsia="ko-KR"/>
        </w:rPr>
        <w:t>G 1</w:t>
      </w:r>
    </w:p>
    <w:p w14:paraId="5F3FCF3A" w14:textId="2D92B259" w:rsidR="00614420" w:rsidRDefault="00614420" w:rsidP="00614420">
      <w:pPr>
        <w:jc w:val="center"/>
        <w:rPr>
          <w:bCs/>
        </w:rPr>
      </w:pPr>
    </w:p>
    <w:p w14:paraId="36A585D1" w14:textId="77777777" w:rsidR="00614420" w:rsidRPr="00B90BDF" w:rsidRDefault="00614420" w:rsidP="00614420">
      <w:pPr>
        <w:keepNext/>
        <w:keepLines/>
        <w:spacing w:before="160" w:after="120"/>
        <w:jc w:val="center"/>
        <w:rPr>
          <w:b/>
          <w:noProof/>
        </w:rPr>
      </w:pPr>
      <w:r w:rsidRPr="00B90BDF">
        <w:rPr>
          <w:b/>
          <w:noProof/>
        </w:rPr>
        <w:t>PRELIMINARY APT COMMON PROPOSAL</w:t>
      </w:r>
    </w:p>
    <w:p w14:paraId="6FD0C1BE" w14:textId="77777777" w:rsidR="00614420" w:rsidRDefault="00614420" w:rsidP="00614420">
      <w:pPr>
        <w:jc w:val="center"/>
        <w:rPr>
          <w:bCs/>
        </w:rPr>
      </w:pPr>
    </w:p>
    <w:p w14:paraId="2DFDD570" w14:textId="77777777" w:rsidR="00614420" w:rsidRPr="00E544F0" w:rsidRDefault="00614420" w:rsidP="00614420">
      <w:pPr>
        <w:jc w:val="center"/>
        <w:rPr>
          <w:rFonts w:ascii="Times New Roman Bold" w:hAnsi="Times New Roman Bold"/>
          <w:b/>
          <w:caps/>
        </w:rPr>
      </w:pPr>
      <w:r>
        <w:rPr>
          <w:rFonts w:ascii="Times New Roman Bold" w:hAnsi="Times New Roman Bold"/>
          <w:b/>
          <w:caps/>
        </w:rPr>
        <w:t xml:space="preserve">Proposed modification TO Resolution 200 </w:t>
      </w:r>
      <w:r>
        <w:rPr>
          <w:rFonts w:ascii="Times New Roman Bold" w:hAnsi="Times New Roman Bold"/>
          <w:b/>
          <w:caps/>
        </w:rPr>
        <w:br/>
      </w:r>
      <w:r w:rsidRPr="001D5507">
        <w:rPr>
          <w:rFonts w:ascii="Times New Roman Bold" w:hAnsi="Times New Roman Bold"/>
          <w:b/>
          <w:caps/>
        </w:rPr>
        <w:t>Connect  2030 Agenda for global telecommunication/information and communication technology, including broadband, for sustainable development</w:t>
      </w:r>
    </w:p>
    <w:p w14:paraId="3C4F9EF3" w14:textId="77777777" w:rsidR="00FB29D1" w:rsidRPr="00614420" w:rsidRDefault="00FB29D1" w:rsidP="00B017E8">
      <w:pPr>
        <w:jc w:val="center"/>
      </w:pPr>
    </w:p>
    <w:tbl>
      <w:tblPr>
        <w:tblStyle w:val="TableGrid"/>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7655A876" w14:textId="0D2A046B" w:rsidR="00B04778" w:rsidRPr="00B32C5A" w:rsidRDefault="00B04778" w:rsidP="00B04778">
            <w:pPr>
              <w:rPr>
                <w:i/>
              </w:rPr>
            </w:pPr>
          </w:p>
          <w:p w14:paraId="022D1738" w14:textId="0407EBAA" w:rsidR="00B04778" w:rsidRPr="00DB3B52" w:rsidRDefault="00AB7FEB" w:rsidP="00EA5715">
            <w:pPr>
              <w:rPr>
                <w:rFonts w:eastAsiaTheme="minorEastAsia"/>
                <w:lang w:eastAsia="ko-KR"/>
              </w:rPr>
            </w:pPr>
            <w:r w:rsidRPr="00DB3B52">
              <w:rPr>
                <w:rFonts w:eastAsiaTheme="minorEastAsia"/>
                <w:lang w:eastAsia="ko-KR"/>
              </w:rPr>
              <w:t xml:space="preserve">Reaffirming </w:t>
            </w:r>
            <w:r w:rsidRPr="00DB3B52">
              <w:t>the critical role of telecommunications/ICT</w:t>
            </w:r>
            <w:r w:rsidR="00F54009" w:rsidRPr="00DB3B52">
              <w:t>s</w:t>
            </w:r>
            <w:r w:rsidRPr="00DB3B52">
              <w:t xml:space="preserve"> and digital inequalities in the era of pandemic, telecommunications/ICTs, and reflecting the changes and challenges which might affect the implementation and achieving goals of Connect 2030 agenda and SDGs, this proposal modifies the Resolution 200 of ITU Plenipotentiary Conference, “Connect 2030 Agenda for global telecommunication/information and communication technology, including broadband, for sustainable development”</w:t>
            </w:r>
          </w:p>
        </w:tc>
      </w:tr>
    </w:tbl>
    <w:p w14:paraId="393D6F83" w14:textId="77777777" w:rsidR="00B04778" w:rsidRDefault="00B04778" w:rsidP="00B04778"/>
    <w:p w14:paraId="04EBBA0D" w14:textId="77777777" w:rsidR="003F14CA" w:rsidRDefault="003F14CA" w:rsidP="003F14CA"/>
    <w:p w14:paraId="624D46CF" w14:textId="77777777" w:rsidR="00420AA9" w:rsidRDefault="00420AA9" w:rsidP="003F14CA">
      <w:pPr>
        <w:rPr>
          <w:b/>
          <w:bCs/>
        </w:rPr>
      </w:pPr>
      <w:r>
        <w:rPr>
          <w:b/>
          <w:bCs/>
        </w:rPr>
        <w:t>INTRODUCTION</w:t>
      </w:r>
    </w:p>
    <w:p w14:paraId="49A254FB" w14:textId="5A49F5B8" w:rsidR="00420AA9" w:rsidRPr="00B32C5A" w:rsidRDefault="00420AA9" w:rsidP="00420AA9">
      <w:pPr>
        <w:rPr>
          <w:i/>
        </w:rPr>
      </w:pPr>
    </w:p>
    <w:p w14:paraId="30777F02" w14:textId="7C4C5E33" w:rsidR="00ED3226" w:rsidRPr="00614420" w:rsidRDefault="0048325A" w:rsidP="00614420">
      <w:pPr>
        <w:jc w:val="both"/>
        <w:rPr>
          <w:rFonts w:eastAsia="Times New Roman"/>
        </w:rPr>
      </w:pPr>
      <w:r w:rsidRPr="00614420">
        <w:rPr>
          <w:rFonts w:eastAsia="Times New Roman"/>
        </w:rPr>
        <w:t xml:space="preserve">Unprecedented pandemic crisis has not only highlighted the critical role of </w:t>
      </w:r>
      <w:r w:rsidR="00AB7FEB" w:rsidRPr="00614420">
        <w:rPr>
          <w:rFonts w:eastAsia="Times New Roman"/>
        </w:rPr>
        <w:t>telecommunications/ICT</w:t>
      </w:r>
      <w:r w:rsidR="00DB3B52">
        <w:rPr>
          <w:rFonts w:eastAsia="Times New Roman"/>
        </w:rPr>
        <w:t>s</w:t>
      </w:r>
      <w:r w:rsidR="00AB7FEB" w:rsidRPr="00614420">
        <w:rPr>
          <w:rFonts w:eastAsia="Times New Roman"/>
        </w:rPr>
        <w:t xml:space="preserve"> </w:t>
      </w:r>
      <w:r w:rsidRPr="00614420">
        <w:rPr>
          <w:rFonts w:eastAsia="Times New Roman"/>
        </w:rPr>
        <w:t>but has also brought to the fore the digital inequalities.</w:t>
      </w:r>
      <w:r w:rsidR="00ED3226" w:rsidRPr="00614420">
        <w:rPr>
          <w:rFonts w:eastAsia="Times New Roman"/>
        </w:rPr>
        <w:t xml:space="preserve"> </w:t>
      </w:r>
      <w:r w:rsidR="001F5550" w:rsidRPr="00614420">
        <w:rPr>
          <w:rFonts w:eastAsia="Times New Roman"/>
        </w:rPr>
        <w:t xml:space="preserve">At this juncture, promoting universal, secure, reliable, and affordable connectivity becomes more critical and urgent.  </w:t>
      </w:r>
      <w:r w:rsidR="00ED3226" w:rsidRPr="00614420">
        <w:rPr>
          <w:rFonts w:eastAsia="Times New Roman"/>
        </w:rPr>
        <w:t xml:space="preserve">And many difficulties and challenges caused by the pandemic might affect the implementation and achieving goals of Connect 2030 agenda and SDGs. </w:t>
      </w:r>
    </w:p>
    <w:p w14:paraId="1FC6D759" w14:textId="435E2581" w:rsidR="00ED3226" w:rsidRPr="00614420" w:rsidRDefault="001F5550" w:rsidP="00614420">
      <w:pPr>
        <w:jc w:val="both"/>
        <w:rPr>
          <w:rFonts w:eastAsia="Times New Roman"/>
        </w:rPr>
      </w:pPr>
      <w:r w:rsidRPr="00614420">
        <w:rPr>
          <w:rFonts w:eastAsia="Times New Roman"/>
        </w:rPr>
        <w:t>i</w:t>
      </w:r>
      <w:r w:rsidR="00ED3226" w:rsidRPr="00614420">
        <w:rPr>
          <w:rFonts w:eastAsia="Times New Roman"/>
        </w:rPr>
        <w:t xml:space="preserve">t is necessary to reaffirm </w:t>
      </w:r>
      <w:r w:rsidR="0048325A" w:rsidRPr="00614420">
        <w:rPr>
          <w:rFonts w:eastAsia="Times New Roman"/>
        </w:rPr>
        <w:t>the critical role of telecommunications/ICT</w:t>
      </w:r>
      <w:r w:rsidR="00DB3B52">
        <w:rPr>
          <w:rFonts w:eastAsia="Times New Roman"/>
        </w:rPr>
        <w:t>s</w:t>
      </w:r>
      <w:r w:rsidR="0048325A" w:rsidRPr="00614420">
        <w:rPr>
          <w:rFonts w:eastAsia="Times New Roman"/>
        </w:rPr>
        <w:t xml:space="preserve"> to respond to and recover from pandemic crisis, to adjust to the new normal followed by the crisis and further </w:t>
      </w:r>
      <w:r w:rsidR="008B238D" w:rsidRPr="00614420">
        <w:rPr>
          <w:rFonts w:eastAsia="Times New Roman"/>
        </w:rPr>
        <w:t xml:space="preserve">to </w:t>
      </w:r>
      <w:r w:rsidR="0048325A" w:rsidRPr="00614420">
        <w:rPr>
          <w:rFonts w:eastAsia="Times New Roman"/>
        </w:rPr>
        <w:t>contribute to the implementation of the 2030 Agenda for Sustainable Development,</w:t>
      </w:r>
    </w:p>
    <w:p w14:paraId="433F1875" w14:textId="3CB11564" w:rsidR="00ED3226" w:rsidRPr="00614420" w:rsidRDefault="00ED3226" w:rsidP="00614420">
      <w:pPr>
        <w:jc w:val="both"/>
        <w:rPr>
          <w:rFonts w:eastAsia="Times New Roman"/>
        </w:rPr>
      </w:pPr>
      <w:r w:rsidRPr="00614420">
        <w:rPr>
          <w:rFonts w:eastAsia="Times New Roman"/>
        </w:rPr>
        <w:t xml:space="preserve">ITU should strengthen its role through supporting </w:t>
      </w:r>
      <w:r w:rsidR="008B238D" w:rsidRPr="00614420">
        <w:rPr>
          <w:rFonts w:eastAsia="Times New Roman"/>
        </w:rPr>
        <w:t>Member States to identify any new challenges, difficulties, or tasks caused by the pandemic in implementing Connect 2030 Agenda</w:t>
      </w:r>
      <w:r w:rsidR="008B238D" w:rsidRPr="00614420">
        <w:rPr>
          <w:rFonts w:eastAsia="Times New Roman" w:hint="eastAsia"/>
        </w:rPr>
        <w:t xml:space="preserve"> </w:t>
      </w:r>
      <w:r w:rsidR="008B238D" w:rsidRPr="00614420">
        <w:rPr>
          <w:rFonts w:eastAsia="Times New Roman"/>
        </w:rPr>
        <w:t>and take appropriate measures to address these issues in a timely manner</w:t>
      </w:r>
      <w:r w:rsidRPr="00614420">
        <w:rPr>
          <w:rFonts w:eastAsia="Times New Roman"/>
        </w:rPr>
        <w:t>.  And member State should consider the impact of the pandemic on telecommunication</w:t>
      </w:r>
      <w:r w:rsidR="00DB3B52">
        <w:rPr>
          <w:rFonts w:eastAsia="Times New Roman"/>
        </w:rPr>
        <w:t>s</w:t>
      </w:r>
      <w:r w:rsidRPr="00614420">
        <w:rPr>
          <w:rFonts w:eastAsia="Times New Roman"/>
        </w:rPr>
        <w:t>/ICT</w:t>
      </w:r>
      <w:r w:rsidR="00DB3B52">
        <w:rPr>
          <w:rFonts w:eastAsia="Times New Roman"/>
        </w:rPr>
        <w:t>s</w:t>
      </w:r>
      <w:r w:rsidRPr="00614420">
        <w:rPr>
          <w:rFonts w:eastAsia="Times New Roman"/>
        </w:rPr>
        <w:t xml:space="preserve"> in the implementation of the Connect 2030 agenda and work together with other Member States and stakeholders by sharing information, experience, and expertise in this regard,</w:t>
      </w:r>
    </w:p>
    <w:p w14:paraId="3F9138DC" w14:textId="39B3A06A" w:rsidR="008B238D" w:rsidRPr="00614420" w:rsidRDefault="001F5550" w:rsidP="00614420">
      <w:pPr>
        <w:jc w:val="both"/>
        <w:rPr>
          <w:rFonts w:eastAsia="Times New Roman"/>
        </w:rPr>
      </w:pPr>
      <w:r w:rsidRPr="00614420">
        <w:rPr>
          <w:rFonts w:eastAsia="Times New Roman"/>
        </w:rPr>
        <w:t xml:space="preserve">This proposal is to modify reflecting new changes and challenges caused by pandemic crisis. </w:t>
      </w:r>
    </w:p>
    <w:p w14:paraId="675FC25D" w14:textId="77777777" w:rsidR="00420AA9" w:rsidRPr="00AA65C6" w:rsidRDefault="00420AA9" w:rsidP="001F5550">
      <w:pPr>
        <w:spacing w:after="100" w:afterAutospacing="1" w:line="360" w:lineRule="auto"/>
        <w:jc w:val="both"/>
        <w:rPr>
          <w:rFonts w:asciiTheme="minorHAnsi" w:hAnsiTheme="minorHAnsi" w:cstheme="minorHAnsi"/>
        </w:rPr>
      </w:pPr>
    </w:p>
    <w:p w14:paraId="5FB046D8" w14:textId="546E78FA" w:rsidR="00B04778" w:rsidRDefault="003F14CA" w:rsidP="003F14CA">
      <w:pPr>
        <w:rPr>
          <w:b/>
          <w:bCs/>
        </w:rPr>
      </w:pPr>
      <w:r>
        <w:rPr>
          <w:b/>
          <w:bCs/>
        </w:rPr>
        <w:t>PROPOSAL</w:t>
      </w:r>
    </w:p>
    <w:p w14:paraId="2D23F4E0" w14:textId="77777777" w:rsidR="00614420" w:rsidRPr="00614420" w:rsidRDefault="00614420" w:rsidP="003F14CA">
      <w:pPr>
        <w:rPr>
          <w:b/>
          <w:bCs/>
        </w:rPr>
      </w:pPr>
    </w:p>
    <w:p w14:paraId="681A4703" w14:textId="74EB6430" w:rsidR="00420AA9" w:rsidRPr="00614420" w:rsidRDefault="00614420" w:rsidP="00614420">
      <w:pPr>
        <w:jc w:val="both"/>
        <w:rPr>
          <w:rFonts w:eastAsia="맑은 고딕"/>
          <w:lang w:eastAsia="ko-KR"/>
        </w:rPr>
      </w:pPr>
      <w:r w:rsidRPr="36C2FB68">
        <w:rPr>
          <w:rFonts w:eastAsia="Times New Roman"/>
        </w:rPr>
        <w:t xml:space="preserve">APT Member Administrations would like to propose the </w:t>
      </w:r>
      <w:r w:rsidRPr="36C2FB68">
        <w:t>revisions to Resolution 200 as provided in the Annex</w:t>
      </w:r>
      <w:r>
        <w:rPr>
          <w:rFonts w:eastAsia="맑은 고딕"/>
          <w:kern w:val="2"/>
          <w:lang w:eastAsia="ko-KR"/>
        </w:rPr>
        <w:t>.</w:t>
      </w:r>
    </w:p>
    <w:p w14:paraId="53231B13" w14:textId="77777777" w:rsidR="00133302" w:rsidRPr="00420AA9" w:rsidRDefault="00420AA9" w:rsidP="00617508">
      <w:pPr>
        <w:rPr>
          <w:b/>
        </w:rPr>
      </w:pPr>
      <w:r w:rsidRPr="00420AA9">
        <w:rPr>
          <w:b/>
        </w:rPr>
        <w:lastRenderedPageBreak/>
        <w:t xml:space="preserve">PACP </w:t>
      </w:r>
      <w:r w:rsidRPr="00420AA9">
        <w:rPr>
          <w:b/>
          <w:highlight w:val="yellow"/>
        </w:rPr>
        <w:t>no.</w:t>
      </w:r>
    </w:p>
    <w:p w14:paraId="04D291B4" w14:textId="77777777" w:rsidR="00420AA9" w:rsidRPr="00420AA9" w:rsidRDefault="00420AA9" w:rsidP="00617508">
      <w:pPr>
        <w:rPr>
          <w:b/>
        </w:rPr>
      </w:pPr>
      <w:r w:rsidRPr="00420AA9">
        <w:rPr>
          <w:b/>
        </w:rPr>
        <w:t>MOD</w:t>
      </w:r>
    </w:p>
    <w:p w14:paraId="1D2C6C27" w14:textId="77777777" w:rsidR="00420AA9" w:rsidRDefault="00420AA9" w:rsidP="00420AA9">
      <w:pPr>
        <w:jc w:val="both"/>
        <w:rPr>
          <w:b/>
        </w:rPr>
      </w:pPr>
    </w:p>
    <w:p w14:paraId="5E147C3A" w14:textId="7F1655F1" w:rsidR="0048325A" w:rsidRDefault="0048325A" w:rsidP="0048325A">
      <w:pPr>
        <w:pStyle w:val="ResNo"/>
      </w:pPr>
      <w:bookmarkStart w:id="0" w:name="_Toc406757777"/>
      <w:r>
        <w:t xml:space="preserve">RESOLUTION </w:t>
      </w:r>
      <w:r>
        <w:rPr>
          <w:rStyle w:val="href"/>
          <w:caps/>
        </w:rPr>
        <w:t>200</w:t>
      </w:r>
      <w:r>
        <w:t xml:space="preserve"> (REV. </w:t>
      </w:r>
      <w:ins w:id="1" w:author="Nidup Gyeltshen" w:date="2022-02-17T10:05:00Z">
        <w:r w:rsidR="006B50D9">
          <w:t>B</w:t>
        </w:r>
      </w:ins>
      <w:ins w:id="2" w:author="KISDI" w:date="2022-01-26T19:21:00Z">
        <w:r>
          <w:t>ucharest</w:t>
        </w:r>
      </w:ins>
      <w:del w:id="3" w:author="KISDI" w:date="2022-01-26T19:21:00Z">
        <w:r>
          <w:delText>DUBAI</w:delText>
        </w:r>
      </w:del>
      <w:r>
        <w:t>, 20</w:t>
      </w:r>
      <w:ins w:id="4" w:author="KISDI" w:date="2022-01-26T19:21:00Z">
        <w:r>
          <w:t>22</w:t>
        </w:r>
      </w:ins>
      <w:del w:id="5" w:author="KISDI" w:date="2022-01-26T19:21:00Z">
        <w:r>
          <w:delText>18</w:delText>
        </w:r>
      </w:del>
      <w:r>
        <w:t>)</w:t>
      </w:r>
      <w:bookmarkEnd w:id="0"/>
    </w:p>
    <w:p w14:paraId="52EEA18C" w14:textId="77777777" w:rsidR="0048325A" w:rsidRDefault="0048325A" w:rsidP="0048325A">
      <w:pPr>
        <w:pStyle w:val="Restitle"/>
      </w:pPr>
      <w:bookmarkStart w:id="6" w:name="_Toc406757778"/>
      <w:bookmarkStart w:id="7" w:name="_Hlk95905917"/>
      <w:r>
        <w:t xml:space="preserve">Connect </w:t>
      </w:r>
      <w:del w:id="8" w:author="KISDI" w:date="2022-01-26T19:21:00Z">
        <w:r>
          <w:delText xml:space="preserve"> </w:delText>
        </w:r>
      </w:del>
      <w:r>
        <w:t>2030 Agenda for global telecommunication/information and communication technology, including broadband, for sustainable development</w:t>
      </w:r>
      <w:bookmarkEnd w:id="6"/>
    </w:p>
    <w:bookmarkEnd w:id="7"/>
    <w:p w14:paraId="27B867F4" w14:textId="77777777" w:rsidR="0048325A" w:rsidRDefault="0048325A" w:rsidP="0048325A">
      <w:pPr>
        <w:pStyle w:val="Normalaftertitle"/>
        <w:rPr>
          <w:rFonts w:asciiTheme="minorHAnsi" w:hAnsiTheme="minorHAnsi" w:cstheme="minorHAnsi"/>
          <w:szCs w:val="24"/>
        </w:rPr>
      </w:pPr>
      <w:r>
        <w:rPr>
          <w:rFonts w:asciiTheme="minorHAnsi" w:hAnsiTheme="minorHAnsi" w:cstheme="minorHAnsi"/>
          <w:szCs w:val="24"/>
        </w:rPr>
        <w:t xml:space="preserve">The Plenipotentiary Conference of the International Telecommunication Union (Dubai, 2018), </w:t>
      </w:r>
    </w:p>
    <w:p w14:paraId="6878CB4A" w14:textId="77777777" w:rsidR="0048325A" w:rsidRDefault="0048325A" w:rsidP="0048325A">
      <w:pPr>
        <w:pStyle w:val="Call"/>
        <w:spacing w:line="360" w:lineRule="auto"/>
        <w:jc w:val="both"/>
        <w:rPr>
          <w:rFonts w:asciiTheme="minorHAnsi" w:hAnsiTheme="minorHAnsi" w:cstheme="minorHAnsi"/>
          <w:szCs w:val="24"/>
        </w:rPr>
      </w:pPr>
      <w:r>
        <w:rPr>
          <w:rFonts w:asciiTheme="minorHAnsi" w:hAnsiTheme="minorHAnsi" w:cstheme="minorHAnsi"/>
          <w:szCs w:val="24"/>
        </w:rPr>
        <w:t>recalling</w:t>
      </w:r>
    </w:p>
    <w:p w14:paraId="7D1BB2F1"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i/>
        </w:rPr>
        <w:t>a)</w:t>
      </w:r>
      <w:r>
        <w:rPr>
          <w:rFonts w:asciiTheme="minorHAnsi" w:hAnsiTheme="minorHAnsi" w:cstheme="minorHAnsi"/>
        </w:rPr>
        <w:tab/>
        <w:t xml:space="preserve">the purposes of the Union as enshrined in Article 1 of the ITU </w:t>
      </w:r>
      <w:proofErr w:type="gramStart"/>
      <w:r>
        <w:rPr>
          <w:rFonts w:asciiTheme="minorHAnsi" w:hAnsiTheme="minorHAnsi" w:cstheme="minorHAnsi"/>
        </w:rPr>
        <w:t>Constitution;</w:t>
      </w:r>
      <w:proofErr w:type="gramEnd"/>
      <w:r>
        <w:rPr>
          <w:rFonts w:asciiTheme="minorHAnsi" w:hAnsiTheme="minorHAnsi" w:cstheme="minorHAnsi"/>
        </w:rPr>
        <w:t xml:space="preserve"> </w:t>
      </w:r>
    </w:p>
    <w:p w14:paraId="2AACB852"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i/>
        </w:rPr>
        <w:t>b)</w:t>
      </w:r>
      <w:r>
        <w:rPr>
          <w:rFonts w:asciiTheme="minorHAnsi" w:hAnsiTheme="minorHAnsi" w:cstheme="minorHAnsi"/>
        </w:rPr>
        <w:tab/>
        <w:t xml:space="preserve">the commitment by all Member States of the United Nations (UN) to achieving the 2030 Agenda for Sustainable Development and the 17 Sustainable Development Goals (SDGs) and related Targets, adopted by the UN General Assembly (UNGA) in Resolution </w:t>
      </w:r>
      <w:proofErr w:type="gramStart"/>
      <w:r>
        <w:rPr>
          <w:rFonts w:asciiTheme="minorHAnsi" w:hAnsiTheme="minorHAnsi" w:cstheme="minorHAnsi"/>
        </w:rPr>
        <w:t>70/1;</w:t>
      </w:r>
      <w:proofErr w:type="gramEnd"/>
      <w:r>
        <w:rPr>
          <w:rFonts w:asciiTheme="minorHAnsi" w:hAnsiTheme="minorHAnsi" w:cstheme="minorHAnsi"/>
        </w:rPr>
        <w:t xml:space="preserve"> </w:t>
      </w:r>
    </w:p>
    <w:p w14:paraId="3F27E380" w14:textId="77777777" w:rsidR="0048325A" w:rsidRDefault="0048325A" w:rsidP="0048325A">
      <w:pPr>
        <w:spacing w:line="360" w:lineRule="auto"/>
        <w:jc w:val="both"/>
        <w:rPr>
          <w:rFonts w:asciiTheme="minorHAnsi" w:hAnsiTheme="minorHAnsi" w:cstheme="minorHAnsi"/>
          <w:i/>
          <w:iCs/>
        </w:rPr>
      </w:pPr>
      <w:r>
        <w:rPr>
          <w:rFonts w:asciiTheme="minorHAnsi" w:hAnsiTheme="minorHAnsi" w:cstheme="minorHAnsi"/>
          <w:i/>
        </w:rPr>
        <w:t>c</w:t>
      </w:r>
      <w:r>
        <w:rPr>
          <w:rFonts w:asciiTheme="minorHAnsi" w:hAnsiTheme="minorHAnsi" w:cstheme="minorHAnsi"/>
          <w:i/>
          <w:iCs/>
        </w:rPr>
        <w:t>)</w:t>
      </w:r>
      <w:r>
        <w:rPr>
          <w:rFonts w:asciiTheme="minorHAnsi" w:hAnsiTheme="minorHAnsi" w:cstheme="minorHAnsi"/>
        </w:rPr>
        <w:tab/>
        <w:t xml:space="preserve">the call for close alignment between the World Summit on the Information Society (WSIS) progress and of the 2030 Agenda for Sustainable Development, adopted in UNGA Resolution </w:t>
      </w:r>
      <w:proofErr w:type="gramStart"/>
      <w:r>
        <w:rPr>
          <w:rFonts w:asciiTheme="minorHAnsi" w:hAnsiTheme="minorHAnsi" w:cstheme="minorHAnsi"/>
        </w:rPr>
        <w:t>70/125;</w:t>
      </w:r>
      <w:proofErr w:type="gramEnd"/>
    </w:p>
    <w:p w14:paraId="784F8ACD" w14:textId="63D4C751" w:rsidR="0048325A" w:rsidRDefault="0048325A" w:rsidP="0048325A">
      <w:pPr>
        <w:spacing w:line="360" w:lineRule="auto"/>
        <w:jc w:val="both"/>
        <w:rPr>
          <w:rFonts w:asciiTheme="minorHAnsi" w:hAnsiTheme="minorHAnsi" w:cstheme="minorHAnsi"/>
        </w:rPr>
      </w:pPr>
      <w:r>
        <w:rPr>
          <w:rFonts w:asciiTheme="minorHAnsi" w:hAnsiTheme="minorHAnsi" w:cstheme="minorHAnsi"/>
          <w:i/>
          <w:iCs/>
        </w:rPr>
        <w:t>d</w:t>
      </w:r>
      <w:r>
        <w:rPr>
          <w:rFonts w:asciiTheme="minorHAnsi" w:hAnsiTheme="minorHAnsi" w:cstheme="minorHAnsi"/>
          <w:i/>
        </w:rPr>
        <w:t>)</w:t>
      </w:r>
      <w:r>
        <w:rPr>
          <w:rFonts w:asciiTheme="minorHAnsi" w:hAnsiTheme="minorHAnsi" w:cstheme="minorHAnsi"/>
        </w:rPr>
        <w:tab/>
        <w:t>the targets set by the WSIS, which served as global references for improving access to and use of telecommunications/information and communication technology (ICT</w:t>
      </w:r>
      <w:r w:rsidR="00F54009">
        <w:rPr>
          <w:rFonts w:asciiTheme="minorHAnsi" w:hAnsiTheme="minorHAnsi" w:cstheme="minorHAnsi"/>
        </w:rPr>
        <w:t>s</w:t>
      </w:r>
      <w:r>
        <w:rPr>
          <w:rFonts w:asciiTheme="minorHAnsi" w:hAnsiTheme="minorHAnsi" w:cstheme="minorHAnsi"/>
        </w:rPr>
        <w:t xml:space="preserve">) in promoting the objectives of the Geneva Plan of Action, and the 2030 Agenda for Sustainable Development Goals, to be achieved by </w:t>
      </w:r>
      <w:proofErr w:type="gramStart"/>
      <w:r>
        <w:rPr>
          <w:rFonts w:asciiTheme="minorHAnsi" w:hAnsiTheme="minorHAnsi" w:cstheme="minorHAnsi"/>
        </w:rPr>
        <w:t>2030;</w:t>
      </w:r>
      <w:proofErr w:type="gramEnd"/>
      <w:r>
        <w:rPr>
          <w:rFonts w:asciiTheme="minorHAnsi" w:hAnsiTheme="minorHAnsi" w:cstheme="minorHAnsi"/>
        </w:rPr>
        <w:t xml:space="preserve"> </w:t>
      </w:r>
    </w:p>
    <w:p w14:paraId="1E8CCA7E"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i/>
          <w:iCs/>
        </w:rPr>
        <w:t>e</w:t>
      </w:r>
      <w:r>
        <w:rPr>
          <w:rFonts w:asciiTheme="minorHAnsi" w:hAnsiTheme="minorHAnsi" w:cstheme="minorHAnsi"/>
          <w:i/>
        </w:rPr>
        <w:t>)</w:t>
      </w:r>
      <w:r>
        <w:rPr>
          <w:rFonts w:asciiTheme="minorHAnsi" w:hAnsiTheme="minorHAnsi" w:cstheme="minorHAnsi"/>
        </w:rPr>
        <w:tab/>
        <w:t>§ 98 of the Tunis Agenda for the Information Society, which encourages strengthened and continuing cooperation between and among stakeholders and welcomes, in that respect, the ITU</w:t>
      </w:r>
      <w:r>
        <w:rPr>
          <w:rFonts w:asciiTheme="minorHAnsi" w:hAnsiTheme="minorHAnsi" w:cstheme="minorHAnsi"/>
        </w:rPr>
        <w:noBreakHyphen/>
        <w:t xml:space="preserve">led Connect the World </w:t>
      </w:r>
      <w:proofErr w:type="gramStart"/>
      <w:r>
        <w:rPr>
          <w:rFonts w:asciiTheme="minorHAnsi" w:hAnsiTheme="minorHAnsi" w:cstheme="minorHAnsi"/>
        </w:rPr>
        <w:t>initiative;</w:t>
      </w:r>
      <w:proofErr w:type="gramEnd"/>
    </w:p>
    <w:p w14:paraId="1A410C88"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rPr>
        <w:t>f) the 2025 global broadband targets of the United Nations Broadband Commission for Sustainable Development to support "Connecting the Other Half</w:t>
      </w:r>
      <w:proofErr w:type="gramStart"/>
      <w:r>
        <w:rPr>
          <w:rFonts w:asciiTheme="minorHAnsi" w:hAnsiTheme="minorHAnsi" w:cstheme="minorHAnsi"/>
        </w:rPr>
        <w:t>";</w:t>
      </w:r>
      <w:proofErr w:type="gramEnd"/>
      <w:r>
        <w:rPr>
          <w:rFonts w:asciiTheme="minorHAnsi" w:hAnsiTheme="minorHAnsi" w:cstheme="minorHAnsi"/>
        </w:rPr>
        <w:t xml:space="preserve"> </w:t>
      </w:r>
    </w:p>
    <w:p w14:paraId="4C8A7F31" w14:textId="0CCE1A55" w:rsidR="0048325A" w:rsidRDefault="0048325A" w:rsidP="0048325A">
      <w:pPr>
        <w:spacing w:line="360" w:lineRule="auto"/>
        <w:jc w:val="both"/>
        <w:rPr>
          <w:rFonts w:asciiTheme="minorHAnsi" w:hAnsiTheme="minorHAnsi" w:cstheme="minorHAnsi"/>
        </w:rPr>
      </w:pPr>
      <w:r>
        <w:rPr>
          <w:rFonts w:asciiTheme="minorHAnsi" w:hAnsiTheme="minorHAnsi" w:cstheme="minorHAnsi"/>
        </w:rPr>
        <w:t>g) the Connect 2020 Agenda for global telecommunication</w:t>
      </w:r>
      <w:r w:rsidR="00F24DE6">
        <w:rPr>
          <w:rFonts w:asciiTheme="minorHAnsi" w:hAnsiTheme="minorHAnsi" w:cstheme="minorHAnsi"/>
        </w:rPr>
        <w:t>s</w:t>
      </w:r>
      <w:r>
        <w:rPr>
          <w:rFonts w:asciiTheme="minorHAnsi" w:hAnsiTheme="minorHAnsi" w:cstheme="minorHAnsi"/>
        </w:rPr>
        <w:t>/ICT</w:t>
      </w:r>
      <w:r w:rsidR="00F24DE6">
        <w:rPr>
          <w:rFonts w:asciiTheme="minorHAnsi" w:hAnsiTheme="minorHAnsi" w:cstheme="minorHAnsi"/>
        </w:rPr>
        <w:t>s</w:t>
      </w:r>
      <w:r>
        <w:rPr>
          <w:rFonts w:asciiTheme="minorHAnsi" w:hAnsiTheme="minorHAnsi" w:cstheme="minorHAnsi"/>
        </w:rPr>
        <w:t xml:space="preserve"> development agreed by ITU Member States at the 2014 plenipotentiary conference in Busan, Republic of Korea, initially adopted by Resolution 200 (Busan, 2014) of the Plenipotentiary Conference, </w:t>
      </w:r>
    </w:p>
    <w:p w14:paraId="783E6712" w14:textId="77777777" w:rsidR="0048325A" w:rsidRDefault="0048325A" w:rsidP="0048325A">
      <w:pPr>
        <w:pStyle w:val="Call"/>
        <w:spacing w:line="360" w:lineRule="auto"/>
        <w:jc w:val="both"/>
        <w:rPr>
          <w:rFonts w:asciiTheme="minorHAnsi" w:hAnsiTheme="minorHAnsi" w:cstheme="minorHAnsi"/>
          <w:szCs w:val="24"/>
        </w:rPr>
      </w:pPr>
      <w:r>
        <w:rPr>
          <w:rFonts w:asciiTheme="minorHAnsi" w:hAnsiTheme="minorHAnsi" w:cstheme="minorHAnsi"/>
          <w:szCs w:val="24"/>
        </w:rPr>
        <w:t>considering</w:t>
      </w:r>
    </w:p>
    <w:p w14:paraId="0D050970"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i/>
        </w:rPr>
        <w:t>a)</w:t>
      </w:r>
      <w:r>
        <w:rPr>
          <w:rFonts w:asciiTheme="minorHAnsi" w:hAnsiTheme="minorHAnsi" w:cstheme="minorHAnsi"/>
        </w:rPr>
        <w:tab/>
        <w:t xml:space="preserve">the Union's dual responsibility as the UN specialized agency for telecommunications/ICTs and executing agency for implementing related projects under the UN development </w:t>
      </w:r>
      <w:proofErr w:type="gramStart"/>
      <w:r>
        <w:rPr>
          <w:rFonts w:asciiTheme="minorHAnsi" w:hAnsiTheme="minorHAnsi" w:cstheme="minorHAnsi"/>
        </w:rPr>
        <w:t>system;</w:t>
      </w:r>
      <w:proofErr w:type="gramEnd"/>
      <w:r>
        <w:rPr>
          <w:rFonts w:asciiTheme="minorHAnsi" w:hAnsiTheme="minorHAnsi" w:cstheme="minorHAnsi"/>
        </w:rPr>
        <w:t xml:space="preserve"> </w:t>
      </w:r>
    </w:p>
    <w:p w14:paraId="1547D6BF"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i/>
        </w:rPr>
        <w:lastRenderedPageBreak/>
        <w:t>b)</w:t>
      </w:r>
      <w:r>
        <w:rPr>
          <w:rFonts w:asciiTheme="minorHAnsi" w:hAnsiTheme="minorHAnsi" w:cstheme="minorHAnsi"/>
        </w:rPr>
        <w:tab/>
        <w:t xml:space="preserve">the UN system-wide implementation of </w:t>
      </w:r>
      <w:r w:rsidRPr="00FF74C2">
        <w:rPr>
          <w:rFonts w:asciiTheme="minorHAnsi" w:hAnsiTheme="minorHAnsi" w:cstheme="minorHAnsi"/>
        </w:rPr>
        <w:t>the 2030 Sustainable Development Agenda and</w:t>
      </w:r>
      <w:r>
        <w:rPr>
          <w:rFonts w:asciiTheme="minorHAnsi" w:hAnsiTheme="minorHAnsi" w:cstheme="minorHAnsi"/>
        </w:rPr>
        <w:t xml:space="preserve"> efforts towards achieving SDGs, </w:t>
      </w:r>
    </w:p>
    <w:p w14:paraId="000614B0" w14:textId="77777777" w:rsidR="0048325A" w:rsidRDefault="0048325A" w:rsidP="0048325A">
      <w:pPr>
        <w:spacing w:line="360" w:lineRule="auto"/>
        <w:jc w:val="both"/>
        <w:rPr>
          <w:ins w:id="9" w:author="KISDI" w:date="2022-01-26T19:17:00Z"/>
          <w:rFonts w:asciiTheme="minorHAnsi" w:hAnsiTheme="minorHAnsi" w:cstheme="minorHAnsi"/>
        </w:rPr>
      </w:pPr>
      <w:r>
        <w:rPr>
          <w:rFonts w:asciiTheme="minorHAnsi" w:hAnsiTheme="minorHAnsi" w:cstheme="minorHAnsi"/>
          <w:i/>
          <w:iCs/>
        </w:rPr>
        <w:t>c)</w:t>
      </w:r>
      <w:r>
        <w:rPr>
          <w:rFonts w:asciiTheme="minorHAnsi" w:hAnsiTheme="minorHAnsi" w:cstheme="minorHAnsi"/>
        </w:rPr>
        <w:tab/>
        <w:t>the role of the ITU as a UN specialized agency to support Members States and to contribute towards the worldwide efforts to achieve the Sustainable Development Goals</w:t>
      </w:r>
    </w:p>
    <w:p w14:paraId="2041D652" w14:textId="753D6F02" w:rsidR="00FF74C2" w:rsidRDefault="00FF74C2" w:rsidP="00FF74C2">
      <w:pPr>
        <w:spacing w:line="360" w:lineRule="auto"/>
        <w:jc w:val="both"/>
        <w:rPr>
          <w:ins w:id="10" w:author="KISDI" w:date="2022-02-16T16:53:00Z"/>
          <w:rFonts w:asciiTheme="minorHAnsi" w:hAnsiTheme="minorHAnsi" w:cstheme="minorHAnsi"/>
        </w:rPr>
      </w:pPr>
      <w:bookmarkStart w:id="11" w:name="_Hlk94117040"/>
      <w:ins w:id="12" w:author="KISDI" w:date="2022-02-16T16:53:00Z">
        <w:r>
          <w:rPr>
            <w:rFonts w:asciiTheme="minorHAnsi" w:hAnsiTheme="minorHAnsi" w:cstheme="minorHAnsi"/>
          </w:rPr>
          <w:t>d)</w:t>
        </w:r>
      </w:ins>
      <w:ins w:id="13" w:author="KISDI" w:date="2022-02-16T17:00:00Z">
        <w:r>
          <w:rPr>
            <w:rFonts w:asciiTheme="minorHAnsi" w:hAnsiTheme="minorHAnsi" w:cstheme="minorHAnsi"/>
          </w:rPr>
          <w:tab/>
        </w:r>
      </w:ins>
      <w:ins w:id="14" w:author="KISDI" w:date="2022-02-16T16:53:00Z">
        <w:r>
          <w:rPr>
            <w:rFonts w:asciiTheme="minorHAnsi" w:hAnsiTheme="minorHAnsi" w:cstheme="minorHAnsi"/>
          </w:rPr>
          <w:t xml:space="preserve"> the economic and social disruption as well as health emergency caused by the pandemic is devastating and </w:t>
        </w:r>
      </w:ins>
      <w:ins w:id="15" w:author="Nidup Gyeltshen" w:date="2022-02-17T10:06:00Z">
        <w:r w:rsidR="006B50D9">
          <w:rPr>
            <w:rFonts w:asciiTheme="minorHAnsi" w:hAnsiTheme="minorHAnsi" w:cstheme="minorHAnsi"/>
          </w:rPr>
          <w:t xml:space="preserve">put </w:t>
        </w:r>
      </w:ins>
      <w:ins w:id="16" w:author="KISDI" w:date="2022-02-16T16:53:00Z">
        <w:r>
          <w:rPr>
            <w:rFonts w:asciiTheme="minorHAnsi" w:hAnsiTheme="minorHAnsi" w:cstheme="minorHAnsi"/>
          </w:rPr>
          <w:t xml:space="preserve"> many lives at risk,</w:t>
        </w:r>
      </w:ins>
    </w:p>
    <w:bookmarkEnd w:id="11"/>
    <w:p w14:paraId="32F50BD2" w14:textId="292A9CA1" w:rsidR="0048325A" w:rsidRPr="00FF74C2" w:rsidRDefault="0048325A" w:rsidP="0048325A">
      <w:pPr>
        <w:spacing w:line="360" w:lineRule="auto"/>
        <w:jc w:val="both"/>
        <w:rPr>
          <w:rFonts w:asciiTheme="minorHAnsi" w:hAnsiTheme="minorHAnsi" w:cstheme="minorHAnsi"/>
        </w:rPr>
      </w:pPr>
    </w:p>
    <w:p w14:paraId="7DD33FE9" w14:textId="77777777" w:rsidR="0048325A" w:rsidRDefault="0048325A" w:rsidP="0048325A">
      <w:pPr>
        <w:pStyle w:val="Call"/>
        <w:spacing w:line="360" w:lineRule="auto"/>
        <w:jc w:val="both"/>
        <w:rPr>
          <w:del w:id="17" w:author="KISDI" w:date="2022-01-26T19:17:00Z"/>
          <w:rFonts w:asciiTheme="minorHAnsi" w:hAnsiTheme="minorHAnsi" w:cstheme="minorHAnsi"/>
          <w:szCs w:val="24"/>
        </w:rPr>
      </w:pPr>
      <w:del w:id="18" w:author="KISDI" w:date="2022-01-26T19:17:00Z">
        <w:r>
          <w:rPr>
            <w:rFonts w:asciiTheme="minorHAnsi" w:hAnsiTheme="minorHAnsi" w:cstheme="minorHAnsi"/>
            <w:szCs w:val="24"/>
          </w:rPr>
          <w:delText>noting</w:delText>
        </w:r>
      </w:del>
    </w:p>
    <w:p w14:paraId="2C47C65B" w14:textId="77777777" w:rsidR="0048325A" w:rsidRDefault="0048325A" w:rsidP="0048325A">
      <w:pPr>
        <w:spacing w:line="360" w:lineRule="auto"/>
        <w:jc w:val="both"/>
        <w:rPr>
          <w:del w:id="19" w:author="KISDI" w:date="2022-01-26T19:17:00Z"/>
          <w:rFonts w:asciiTheme="minorHAnsi" w:hAnsiTheme="minorHAnsi" w:cstheme="minorHAnsi"/>
        </w:rPr>
      </w:pPr>
      <w:del w:id="20" w:author="KISDI" w:date="2022-01-26T19:17:00Z">
        <w:r>
          <w:rPr>
            <w:rFonts w:asciiTheme="minorHAnsi" w:hAnsiTheme="minorHAnsi" w:cstheme="minorHAnsi"/>
          </w:rPr>
          <w:delText xml:space="preserve">that the Busan Declaration on the future role of telecommunications/ICT in achieving sustainable development, adopted by the ministerial meeting held in Busan, Republic of Korea (2014), endorsed a shared global vision for the development of the telecommunication/ICT sector, under the agenda "Connect 2020", </w:delText>
        </w:r>
      </w:del>
    </w:p>
    <w:p w14:paraId="58915C83" w14:textId="77777777" w:rsidR="0048325A" w:rsidRDefault="0048325A" w:rsidP="0048325A">
      <w:pPr>
        <w:pStyle w:val="Call"/>
        <w:spacing w:line="360" w:lineRule="auto"/>
        <w:jc w:val="both"/>
        <w:rPr>
          <w:rFonts w:asciiTheme="minorHAnsi" w:hAnsiTheme="minorHAnsi" w:cstheme="minorHAnsi"/>
          <w:szCs w:val="24"/>
        </w:rPr>
      </w:pPr>
      <w:r>
        <w:rPr>
          <w:rFonts w:asciiTheme="minorHAnsi" w:hAnsiTheme="minorHAnsi" w:cstheme="minorHAnsi"/>
          <w:i w:val="0"/>
        </w:rPr>
        <w:t xml:space="preserve">recognizing </w:t>
      </w:r>
    </w:p>
    <w:p w14:paraId="5B96E40E"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i/>
          <w:iCs/>
        </w:rPr>
        <w:t>a)</w:t>
      </w:r>
      <w:r>
        <w:rPr>
          <w:rFonts w:asciiTheme="minorHAnsi" w:hAnsiTheme="minorHAnsi" w:cstheme="minorHAnsi"/>
        </w:rPr>
        <w:tab/>
        <w:t>the WSIS outcome documents – the Geneva Plan of Action (2003) and the Tunis Agenda (2005</w:t>
      </w:r>
      <w:proofErr w:type="gramStart"/>
      <w:r>
        <w:rPr>
          <w:rFonts w:asciiTheme="minorHAnsi" w:hAnsiTheme="minorHAnsi" w:cstheme="minorHAnsi"/>
        </w:rPr>
        <w:t>);</w:t>
      </w:r>
      <w:proofErr w:type="gramEnd"/>
    </w:p>
    <w:p w14:paraId="46B7DE74"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i/>
          <w:iCs/>
        </w:rPr>
        <w:t>b)</w:t>
      </w:r>
      <w:r>
        <w:rPr>
          <w:rFonts w:asciiTheme="minorHAnsi" w:hAnsiTheme="minorHAnsi" w:cstheme="minorHAnsi"/>
        </w:rPr>
        <w:tab/>
        <w:t xml:space="preserve">the WSIS+10 Statement on the Implementation of WSIS outcomes and the WSIS+10 vision for WSIS Beyond 2015, endorsed by the Plenipotentiary Conference, Busan, </w:t>
      </w:r>
      <w:proofErr w:type="gramStart"/>
      <w:r>
        <w:rPr>
          <w:rFonts w:asciiTheme="minorHAnsi" w:hAnsiTheme="minorHAnsi" w:cstheme="minorHAnsi"/>
        </w:rPr>
        <w:t>2014;</w:t>
      </w:r>
      <w:proofErr w:type="gramEnd"/>
    </w:p>
    <w:p w14:paraId="16DDDB2A" w14:textId="77777777" w:rsidR="0048325A" w:rsidRDefault="0048325A" w:rsidP="0048325A">
      <w:pPr>
        <w:spacing w:line="360" w:lineRule="auto"/>
        <w:jc w:val="both"/>
        <w:rPr>
          <w:del w:id="21" w:author="KISDI" w:date="2022-01-26T19:18:00Z"/>
          <w:rFonts w:asciiTheme="minorHAnsi" w:hAnsiTheme="minorHAnsi" w:cstheme="minorHAnsi"/>
        </w:rPr>
      </w:pPr>
      <w:del w:id="22" w:author="KISDI" w:date="2022-01-26T19:18:00Z">
        <w:r>
          <w:rPr>
            <w:rFonts w:asciiTheme="minorHAnsi" w:hAnsiTheme="minorHAnsi" w:cstheme="minorHAnsi"/>
            <w:i/>
            <w:iCs/>
          </w:rPr>
          <w:delText>c</w:delText>
        </w:r>
        <w:r>
          <w:rPr>
            <w:rFonts w:asciiTheme="minorHAnsi" w:hAnsiTheme="minorHAnsi" w:cstheme="minorHAnsi"/>
            <w:i/>
          </w:rPr>
          <w:delText>)</w:delText>
        </w:r>
        <w:r>
          <w:rPr>
            <w:rFonts w:asciiTheme="minorHAnsi" w:hAnsiTheme="minorHAnsi" w:cstheme="minorHAnsi"/>
          </w:rPr>
          <w:tab/>
          <w:delText>the outcomes of the Connect series summits (Connect Africa, Connect CIS, Connect Americas, Connect Arab States and Connect Asia-Pacific) under the Connect the World global multistakeholder initiative set up within the context of WSIS;</w:delText>
        </w:r>
      </w:del>
    </w:p>
    <w:p w14:paraId="582D979F" w14:textId="77777777" w:rsidR="0048325A" w:rsidRDefault="0048325A" w:rsidP="0048325A">
      <w:pPr>
        <w:spacing w:line="360" w:lineRule="auto"/>
        <w:jc w:val="both"/>
        <w:rPr>
          <w:rFonts w:asciiTheme="minorHAnsi" w:hAnsiTheme="minorHAnsi" w:cstheme="minorHAnsi"/>
        </w:rPr>
      </w:pPr>
      <w:ins w:id="23" w:author="KISDI" w:date="2022-01-26T19:20:00Z">
        <w:r>
          <w:rPr>
            <w:rFonts w:asciiTheme="minorHAnsi" w:hAnsiTheme="minorHAnsi" w:cstheme="minorHAnsi"/>
            <w:iCs/>
          </w:rPr>
          <w:t>c</w:t>
        </w:r>
      </w:ins>
      <w:del w:id="24" w:author="KISDI" w:date="2022-01-26T19:20:00Z">
        <w:r>
          <w:rPr>
            <w:rFonts w:asciiTheme="minorHAnsi" w:hAnsiTheme="minorHAnsi" w:cstheme="minorHAnsi"/>
            <w:iCs/>
          </w:rPr>
          <w:delText>d</w:delText>
        </w:r>
      </w:del>
      <w:r>
        <w:rPr>
          <w:rFonts w:asciiTheme="minorHAnsi" w:hAnsiTheme="minorHAnsi" w:cstheme="minorHAnsi"/>
        </w:rPr>
        <w:t>)</w:t>
      </w:r>
      <w:r>
        <w:rPr>
          <w:rFonts w:asciiTheme="minorHAnsi" w:hAnsiTheme="minorHAnsi" w:cstheme="minorHAnsi"/>
          <w:i/>
        </w:rPr>
        <w:tab/>
        <w:t xml:space="preserve">the </w:t>
      </w:r>
      <w:del w:id="25" w:author="KISDI" w:date="2022-01-26T19:18:00Z">
        <w:r>
          <w:rPr>
            <w:rFonts w:asciiTheme="minorHAnsi" w:hAnsiTheme="minorHAnsi" w:cstheme="minorHAnsi"/>
            <w:i/>
          </w:rPr>
          <w:delText xml:space="preserve">Buenos Aires </w:delText>
        </w:r>
      </w:del>
      <w:r>
        <w:rPr>
          <w:rFonts w:asciiTheme="minorHAnsi" w:hAnsiTheme="minorHAnsi" w:cstheme="minorHAnsi"/>
          <w:i/>
        </w:rPr>
        <w:t>Declaration adopted by the World Telecommunication Development Conference (WTDC</w:t>
      </w:r>
      <w:r>
        <w:rPr>
          <w:rFonts w:asciiTheme="minorHAnsi" w:hAnsiTheme="minorHAnsi" w:cstheme="minorHAnsi"/>
          <w:i/>
        </w:rPr>
        <w:noBreakHyphen/>
      </w:r>
      <w:ins w:id="26" w:author="KISDI" w:date="2022-01-26T19:18:00Z">
        <w:r>
          <w:rPr>
            <w:rFonts w:asciiTheme="minorHAnsi" w:hAnsiTheme="minorHAnsi" w:cstheme="minorHAnsi"/>
            <w:i/>
          </w:rPr>
          <w:t>21</w:t>
        </w:r>
      </w:ins>
      <w:del w:id="27" w:author="KISDI" w:date="2022-01-26T19:18:00Z">
        <w:r>
          <w:rPr>
            <w:rFonts w:asciiTheme="minorHAnsi" w:hAnsiTheme="minorHAnsi" w:cstheme="minorHAnsi"/>
            <w:i/>
          </w:rPr>
          <w:delText>17</w:delText>
        </w:r>
      </w:del>
      <w:r>
        <w:rPr>
          <w:rFonts w:asciiTheme="minorHAnsi" w:hAnsiTheme="minorHAnsi" w:cstheme="minorHAnsi"/>
          <w:i/>
        </w:rPr>
        <w:t>) and the Buenos Aires Action Plan and relevant WTDC</w:t>
      </w:r>
      <w:r>
        <w:rPr>
          <w:rFonts w:asciiTheme="minorHAnsi" w:hAnsiTheme="minorHAnsi" w:cstheme="minorHAnsi"/>
          <w:i/>
        </w:rPr>
        <w:noBreakHyphen/>
      </w:r>
      <w:ins w:id="28" w:author="KISDI" w:date="2022-01-26T19:18:00Z">
        <w:r>
          <w:rPr>
            <w:rFonts w:asciiTheme="minorHAnsi" w:hAnsiTheme="minorHAnsi" w:cstheme="minorHAnsi"/>
            <w:i/>
          </w:rPr>
          <w:t>21</w:t>
        </w:r>
      </w:ins>
      <w:del w:id="29" w:author="KISDI" w:date="2022-01-26T19:18:00Z">
        <w:r>
          <w:rPr>
            <w:rFonts w:asciiTheme="minorHAnsi" w:hAnsiTheme="minorHAnsi" w:cstheme="minorHAnsi"/>
            <w:i/>
          </w:rPr>
          <w:delText>17</w:delText>
        </w:r>
      </w:del>
      <w:r>
        <w:rPr>
          <w:rFonts w:asciiTheme="minorHAnsi" w:hAnsiTheme="minorHAnsi" w:cstheme="minorHAnsi"/>
          <w:i/>
        </w:rPr>
        <w:t xml:space="preserve"> resolutions, including Resolutions 30 and 37(Rev. Buenos Aires, 2017), as well as Resolutions 135, 139, and 140 (Rev. Dubai, 2018) of this </w:t>
      </w:r>
      <w:proofErr w:type="gramStart"/>
      <w:r>
        <w:rPr>
          <w:rFonts w:asciiTheme="minorHAnsi" w:hAnsiTheme="minorHAnsi" w:cstheme="minorHAnsi"/>
          <w:i/>
        </w:rPr>
        <w:t>conference;</w:t>
      </w:r>
      <w:proofErr w:type="gramEnd"/>
    </w:p>
    <w:p w14:paraId="681EA5E5" w14:textId="5BBAC19B" w:rsidR="0048325A" w:rsidRDefault="0048325A" w:rsidP="0048325A">
      <w:pPr>
        <w:spacing w:line="360" w:lineRule="auto"/>
        <w:jc w:val="both"/>
        <w:rPr>
          <w:ins w:id="30" w:author="KISDI" w:date="2022-02-16T16:52:00Z"/>
          <w:rFonts w:asciiTheme="minorHAnsi" w:hAnsiTheme="minorHAnsi" w:cstheme="minorHAnsi"/>
        </w:rPr>
      </w:pPr>
      <w:ins w:id="31" w:author="KISDI" w:date="2022-01-26T19:20:00Z">
        <w:r>
          <w:rPr>
            <w:rFonts w:asciiTheme="minorHAnsi" w:hAnsiTheme="minorHAnsi" w:cstheme="minorHAnsi"/>
            <w:i/>
            <w:iCs/>
          </w:rPr>
          <w:t>d</w:t>
        </w:r>
      </w:ins>
      <w:del w:id="32" w:author="KISDI" w:date="2022-01-26T19:20:00Z">
        <w:r>
          <w:rPr>
            <w:rFonts w:asciiTheme="minorHAnsi" w:hAnsiTheme="minorHAnsi" w:cstheme="minorHAnsi"/>
            <w:i/>
            <w:iCs/>
          </w:rPr>
          <w:delText>e</w:delText>
        </w:r>
      </w:del>
      <w:r>
        <w:rPr>
          <w:rFonts w:asciiTheme="minorHAnsi" w:hAnsiTheme="minorHAnsi" w:cstheme="minorHAnsi"/>
          <w:i/>
        </w:rPr>
        <w:t>)</w:t>
      </w:r>
      <w:r>
        <w:rPr>
          <w:rFonts w:asciiTheme="minorHAnsi" w:hAnsiTheme="minorHAnsi" w:cstheme="minorHAnsi"/>
        </w:rPr>
        <w:tab/>
        <w:t>Resolution 71 (Rev. </w:t>
      </w:r>
      <w:ins w:id="33" w:author="KISDI" w:date="2022-01-26T19:21:00Z">
        <w:r>
          <w:rPr>
            <w:rFonts w:asciiTheme="minorHAnsi" w:hAnsiTheme="minorHAnsi" w:cstheme="minorHAnsi"/>
          </w:rPr>
          <w:t>Bucharest</w:t>
        </w:r>
      </w:ins>
      <w:del w:id="34" w:author="KISDI" w:date="2022-01-26T19:20:00Z">
        <w:r>
          <w:rPr>
            <w:rFonts w:asciiTheme="minorHAnsi" w:hAnsiTheme="minorHAnsi" w:cstheme="minorHAnsi"/>
          </w:rPr>
          <w:delText>Dubai</w:delText>
        </w:r>
      </w:del>
      <w:r>
        <w:rPr>
          <w:rFonts w:asciiTheme="minorHAnsi" w:hAnsiTheme="minorHAnsi" w:cstheme="minorHAnsi"/>
        </w:rPr>
        <w:t>, 20</w:t>
      </w:r>
      <w:ins w:id="35" w:author="KISDI" w:date="2022-01-26T19:20:00Z">
        <w:r>
          <w:rPr>
            <w:rFonts w:asciiTheme="minorHAnsi" w:hAnsiTheme="minorHAnsi" w:cstheme="minorHAnsi"/>
          </w:rPr>
          <w:t>22</w:t>
        </w:r>
      </w:ins>
      <w:del w:id="36" w:author="KISDI" w:date="2022-01-26T19:20:00Z">
        <w:r>
          <w:rPr>
            <w:rFonts w:asciiTheme="minorHAnsi" w:hAnsiTheme="minorHAnsi" w:cstheme="minorHAnsi"/>
          </w:rPr>
          <w:delText>18</w:delText>
        </w:r>
      </w:del>
      <w:r>
        <w:rPr>
          <w:rFonts w:asciiTheme="minorHAnsi" w:hAnsiTheme="minorHAnsi" w:cstheme="minorHAnsi"/>
        </w:rPr>
        <w:t xml:space="preserve">) of this conference, which adopted the strategic framework for the Union for </w:t>
      </w:r>
      <w:del w:id="37" w:author="KISDI" w:date="2022-01-26T19:20:00Z">
        <w:r>
          <w:rPr>
            <w:rFonts w:asciiTheme="minorHAnsi" w:hAnsiTheme="minorHAnsi" w:cstheme="minorHAnsi"/>
          </w:rPr>
          <w:delText xml:space="preserve"> </w:delText>
        </w:r>
      </w:del>
      <w:r>
        <w:rPr>
          <w:rFonts w:asciiTheme="minorHAnsi" w:hAnsiTheme="minorHAnsi" w:cstheme="minorHAnsi"/>
        </w:rPr>
        <w:t>202</w:t>
      </w:r>
      <w:ins w:id="38" w:author="KISDI" w:date="2022-01-26T19:20:00Z">
        <w:r>
          <w:rPr>
            <w:rFonts w:asciiTheme="minorHAnsi" w:hAnsiTheme="minorHAnsi" w:cstheme="minorHAnsi"/>
          </w:rPr>
          <w:t>4</w:t>
        </w:r>
      </w:ins>
      <w:del w:id="39" w:author="KISDI" w:date="2022-01-26T19:20:00Z">
        <w:r>
          <w:rPr>
            <w:rFonts w:asciiTheme="minorHAnsi" w:hAnsiTheme="minorHAnsi" w:cstheme="minorHAnsi"/>
          </w:rPr>
          <w:delText>0</w:delText>
        </w:r>
      </w:del>
      <w:r>
        <w:rPr>
          <w:rFonts w:asciiTheme="minorHAnsi" w:hAnsiTheme="minorHAnsi" w:cstheme="minorHAnsi"/>
        </w:rPr>
        <w:t>-202</w:t>
      </w:r>
      <w:ins w:id="40" w:author="KISDI" w:date="2022-01-26T19:20:00Z">
        <w:r>
          <w:rPr>
            <w:rFonts w:asciiTheme="minorHAnsi" w:hAnsiTheme="minorHAnsi" w:cstheme="minorHAnsi"/>
          </w:rPr>
          <w:t>7</w:t>
        </w:r>
      </w:ins>
      <w:del w:id="41" w:author="KISDI" w:date="2022-01-26T19:20:00Z">
        <w:r>
          <w:rPr>
            <w:rFonts w:asciiTheme="minorHAnsi" w:hAnsiTheme="minorHAnsi" w:cstheme="minorHAnsi"/>
          </w:rPr>
          <w:delText>3</w:delText>
        </w:r>
      </w:del>
      <w:r>
        <w:rPr>
          <w:rFonts w:asciiTheme="minorHAnsi" w:hAnsiTheme="minorHAnsi" w:cstheme="minorHAnsi"/>
        </w:rPr>
        <w:t xml:space="preserve"> and set the strategic goals, related </w:t>
      </w:r>
      <w:proofErr w:type="gramStart"/>
      <w:r>
        <w:rPr>
          <w:rFonts w:asciiTheme="minorHAnsi" w:hAnsiTheme="minorHAnsi" w:cstheme="minorHAnsi"/>
        </w:rPr>
        <w:t>targets</w:t>
      </w:r>
      <w:proofErr w:type="gramEnd"/>
      <w:r>
        <w:rPr>
          <w:rFonts w:asciiTheme="minorHAnsi" w:hAnsiTheme="minorHAnsi" w:cstheme="minorHAnsi"/>
        </w:rPr>
        <w:t xml:space="preserve"> and objectives</w:t>
      </w:r>
      <w:ins w:id="42" w:author="KISDI" w:date="2022-01-26T19:25:00Z">
        <w:r>
          <w:rPr>
            <w:rFonts w:asciiTheme="minorHAnsi" w:hAnsiTheme="minorHAnsi" w:cstheme="minorHAnsi"/>
          </w:rPr>
          <w:t>;</w:t>
        </w:r>
      </w:ins>
      <w:del w:id="43" w:author="KISDI" w:date="2022-01-26T19:25:00Z">
        <w:r>
          <w:rPr>
            <w:rFonts w:asciiTheme="minorHAnsi" w:hAnsiTheme="minorHAnsi" w:cstheme="minorHAnsi"/>
          </w:rPr>
          <w:delText>,</w:delText>
        </w:r>
      </w:del>
    </w:p>
    <w:p w14:paraId="37B74B4E" w14:textId="3795DCC6" w:rsidR="00FF74C2" w:rsidRPr="00FF74C2" w:rsidRDefault="00FF74C2" w:rsidP="00FF74C2">
      <w:pPr>
        <w:spacing w:line="360" w:lineRule="auto"/>
        <w:jc w:val="both"/>
        <w:rPr>
          <w:ins w:id="44" w:author="KISDI" w:date="2022-02-16T16:52:00Z"/>
          <w:rFonts w:asciiTheme="minorHAnsi" w:hAnsiTheme="minorHAnsi" w:cstheme="minorHAnsi"/>
        </w:rPr>
      </w:pPr>
      <w:ins w:id="45" w:author="KISDI" w:date="2022-02-16T16:52:00Z">
        <w:r w:rsidRPr="00FF74C2">
          <w:rPr>
            <w:rFonts w:asciiTheme="minorHAnsi" w:hAnsiTheme="minorHAnsi" w:cstheme="minorHAnsi"/>
          </w:rPr>
          <w:t xml:space="preserve">e) </w:t>
        </w:r>
        <w:r w:rsidRPr="00FF74C2">
          <w:rPr>
            <w:rFonts w:asciiTheme="minorHAnsi" w:hAnsiTheme="minorHAnsi" w:cstheme="minorHAnsi"/>
          </w:rPr>
          <w:tab/>
          <w:t>ITUs’ leading role as a UN specialized agency in Telecommunications/ICT</w:t>
        </w:r>
      </w:ins>
      <w:ins w:id="46" w:author="Nidup Gyeltshen" w:date="2022-02-17T10:07:00Z">
        <w:r w:rsidR="006B50D9">
          <w:rPr>
            <w:rFonts w:asciiTheme="minorHAnsi" w:hAnsiTheme="minorHAnsi" w:cstheme="minorHAnsi"/>
          </w:rPr>
          <w:t>s</w:t>
        </w:r>
      </w:ins>
      <w:ins w:id="47" w:author="KISDI" w:date="2022-02-16T16:52:00Z">
        <w:r w:rsidRPr="00FF74C2">
          <w:rPr>
            <w:rFonts w:asciiTheme="minorHAnsi" w:hAnsiTheme="minorHAnsi" w:cstheme="minorHAnsi"/>
          </w:rPr>
          <w:t xml:space="preserve"> in the era of the global pandemic by launching New Initiatives, Work </w:t>
        </w:r>
        <w:proofErr w:type="spellStart"/>
        <w:r w:rsidRPr="00FF74C2">
          <w:rPr>
            <w:rFonts w:asciiTheme="minorHAnsi" w:hAnsiTheme="minorHAnsi" w:cstheme="minorHAnsi"/>
          </w:rPr>
          <w:t>Programmes</w:t>
        </w:r>
        <w:proofErr w:type="spellEnd"/>
        <w:r w:rsidRPr="00FF74C2">
          <w:rPr>
            <w:rFonts w:asciiTheme="minorHAnsi" w:hAnsiTheme="minorHAnsi" w:cstheme="minorHAnsi"/>
          </w:rPr>
          <w:t>, and guidelines,</w:t>
        </w:r>
      </w:ins>
    </w:p>
    <w:p w14:paraId="26A23426" w14:textId="77777777" w:rsidR="00FF74C2" w:rsidRPr="00FF74C2" w:rsidRDefault="00FF74C2" w:rsidP="0048325A">
      <w:pPr>
        <w:spacing w:line="360" w:lineRule="auto"/>
        <w:jc w:val="both"/>
        <w:rPr>
          <w:rFonts w:asciiTheme="minorHAnsi" w:hAnsiTheme="minorHAnsi" w:cstheme="minorHAnsi"/>
        </w:rPr>
      </w:pPr>
    </w:p>
    <w:p w14:paraId="7B193B09" w14:textId="77777777" w:rsidR="0048325A" w:rsidRDefault="0048325A" w:rsidP="0048325A">
      <w:pPr>
        <w:pStyle w:val="Call"/>
        <w:spacing w:line="360" w:lineRule="auto"/>
        <w:jc w:val="both"/>
        <w:rPr>
          <w:rFonts w:asciiTheme="minorHAnsi" w:hAnsiTheme="minorHAnsi" w:cstheme="minorHAnsi"/>
          <w:szCs w:val="24"/>
        </w:rPr>
      </w:pPr>
      <w:r>
        <w:rPr>
          <w:rFonts w:asciiTheme="minorHAnsi" w:hAnsiTheme="minorHAnsi" w:cstheme="minorHAnsi"/>
          <w:szCs w:val="24"/>
        </w:rPr>
        <w:lastRenderedPageBreak/>
        <w:t xml:space="preserve">recognizing further </w:t>
      </w:r>
    </w:p>
    <w:p w14:paraId="11FAB5E5" w14:textId="0DF08A09" w:rsidR="0048325A" w:rsidRDefault="0048325A" w:rsidP="0048325A">
      <w:pPr>
        <w:spacing w:line="360" w:lineRule="auto"/>
        <w:jc w:val="both"/>
        <w:rPr>
          <w:rFonts w:asciiTheme="minorHAnsi" w:hAnsiTheme="minorHAnsi" w:cstheme="minorHAnsi"/>
        </w:rPr>
      </w:pPr>
      <w:r>
        <w:rPr>
          <w:rFonts w:asciiTheme="minorHAnsi" w:hAnsiTheme="minorHAnsi" w:cstheme="minorHAnsi"/>
          <w:i/>
        </w:rPr>
        <w:t>a)</w:t>
      </w:r>
      <w:r>
        <w:rPr>
          <w:rFonts w:asciiTheme="minorHAnsi" w:hAnsiTheme="minorHAnsi" w:cstheme="minorHAnsi"/>
        </w:rPr>
        <w:tab/>
        <w:t>that telecommunications/ICT</w:t>
      </w:r>
      <w:ins w:id="48" w:author="Nidup Gyeltshen" w:date="2022-02-17T11:24:00Z">
        <w:r w:rsidR="00F24DE6">
          <w:rPr>
            <w:rFonts w:asciiTheme="minorHAnsi" w:hAnsiTheme="minorHAnsi" w:cstheme="minorHAnsi"/>
          </w:rPr>
          <w:t>s</w:t>
        </w:r>
      </w:ins>
      <w:r>
        <w:rPr>
          <w:rFonts w:asciiTheme="minorHAnsi" w:hAnsiTheme="minorHAnsi" w:cstheme="minorHAnsi"/>
        </w:rPr>
        <w:t xml:space="preserve"> </w:t>
      </w:r>
      <w:proofErr w:type="gramStart"/>
      <w:r>
        <w:rPr>
          <w:rFonts w:asciiTheme="minorHAnsi" w:hAnsiTheme="minorHAnsi" w:cstheme="minorHAnsi"/>
        </w:rPr>
        <w:t>is</w:t>
      </w:r>
      <w:proofErr w:type="gramEnd"/>
      <w:r>
        <w:rPr>
          <w:rFonts w:asciiTheme="minorHAnsi" w:hAnsiTheme="minorHAnsi" w:cstheme="minorHAnsi"/>
        </w:rPr>
        <w:t xml:space="preserve"> a key enabler to accelerate social, economic and environmentally sustainable growth and development, while the spread of ICT </w:t>
      </w:r>
      <w:r>
        <w:rPr>
          <w:rFonts w:asciiTheme="minorHAnsi" w:eastAsia="맑은 고딕" w:hAnsiTheme="minorHAnsi" w:cstheme="minorHAnsi"/>
          <w:lang w:eastAsia="ko-KR"/>
        </w:rPr>
        <w:t xml:space="preserve">and </w:t>
      </w:r>
      <w:r>
        <w:rPr>
          <w:rFonts w:asciiTheme="minorHAnsi" w:hAnsiTheme="minorHAnsi" w:cstheme="minorHAnsi"/>
        </w:rPr>
        <w:t xml:space="preserve">global interconnectedness has great potential to accelerate human progress, to bridge the digital divide, and to develop knowledge societies; </w:t>
      </w:r>
    </w:p>
    <w:p w14:paraId="5A20BBC6"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i/>
        </w:rPr>
        <w:t>b)</w:t>
      </w:r>
      <w:r>
        <w:rPr>
          <w:rFonts w:asciiTheme="minorHAnsi" w:hAnsiTheme="minorHAnsi" w:cstheme="minorHAnsi"/>
        </w:rPr>
        <w:tab/>
        <w:t xml:space="preserve">the need to sustain current achievements and intensify efforts in promoting and financing ICTs for </w:t>
      </w:r>
      <w:proofErr w:type="gramStart"/>
      <w:r>
        <w:rPr>
          <w:rFonts w:asciiTheme="minorHAnsi" w:hAnsiTheme="minorHAnsi" w:cstheme="minorHAnsi"/>
        </w:rPr>
        <w:t>development;</w:t>
      </w:r>
      <w:proofErr w:type="gramEnd"/>
    </w:p>
    <w:p w14:paraId="34D093DD" w14:textId="77E0D662" w:rsidR="0048325A" w:rsidRDefault="0048325A" w:rsidP="0048325A">
      <w:pPr>
        <w:spacing w:line="360" w:lineRule="auto"/>
        <w:jc w:val="both"/>
        <w:rPr>
          <w:rFonts w:asciiTheme="minorHAnsi" w:hAnsiTheme="minorHAnsi" w:cstheme="minorHAnsi"/>
        </w:rPr>
      </w:pPr>
      <w:r>
        <w:rPr>
          <w:rFonts w:asciiTheme="minorHAnsi" w:hAnsiTheme="minorHAnsi" w:cstheme="minorHAnsi"/>
          <w:i/>
        </w:rPr>
        <w:t>c)</w:t>
      </w:r>
      <w:r>
        <w:rPr>
          <w:rFonts w:asciiTheme="minorHAnsi" w:hAnsiTheme="minorHAnsi" w:cstheme="minorHAnsi"/>
        </w:rPr>
        <w:tab/>
        <w:t>the global challenges of the rapidly evolving telecommunication</w:t>
      </w:r>
      <w:ins w:id="49" w:author="Nidup Gyeltshen" w:date="2022-02-17T10:09:00Z">
        <w:r w:rsidR="006B50D9">
          <w:rPr>
            <w:rFonts w:asciiTheme="minorHAnsi" w:hAnsiTheme="minorHAnsi" w:cstheme="minorHAnsi"/>
          </w:rPr>
          <w:t>s</w:t>
        </w:r>
      </w:ins>
      <w:r>
        <w:rPr>
          <w:rFonts w:asciiTheme="minorHAnsi" w:hAnsiTheme="minorHAnsi" w:cstheme="minorHAnsi"/>
        </w:rPr>
        <w:t>/ICT</w:t>
      </w:r>
      <w:ins w:id="50" w:author="Nidup Gyeltshen" w:date="2022-02-17T10:09:00Z">
        <w:r w:rsidR="006B50D9">
          <w:rPr>
            <w:rFonts w:asciiTheme="minorHAnsi" w:hAnsiTheme="minorHAnsi" w:cstheme="minorHAnsi"/>
          </w:rPr>
          <w:t>s</w:t>
        </w:r>
      </w:ins>
      <w:r>
        <w:rPr>
          <w:rFonts w:asciiTheme="minorHAnsi" w:hAnsiTheme="minorHAnsi" w:cstheme="minorHAnsi"/>
        </w:rPr>
        <w:t xml:space="preserve"> environment, as identified in Annex 2 to Resolution 71 (Rev. Dubai, 2018</w:t>
      </w:r>
      <w:proofErr w:type="gramStart"/>
      <w:r>
        <w:rPr>
          <w:rFonts w:asciiTheme="minorHAnsi" w:hAnsiTheme="minorHAnsi" w:cstheme="minorHAnsi"/>
        </w:rPr>
        <w:t>);</w:t>
      </w:r>
      <w:proofErr w:type="gramEnd"/>
    </w:p>
    <w:p w14:paraId="40C56591" w14:textId="77777777" w:rsidR="0048325A" w:rsidRDefault="0048325A" w:rsidP="0048325A">
      <w:pPr>
        <w:spacing w:line="360" w:lineRule="auto"/>
        <w:jc w:val="both"/>
        <w:rPr>
          <w:ins w:id="51" w:author="KISDI" w:date="2022-01-26T19:24:00Z"/>
          <w:rFonts w:asciiTheme="minorHAnsi" w:hAnsiTheme="minorHAnsi" w:cstheme="minorHAnsi"/>
        </w:rPr>
      </w:pPr>
      <w:r>
        <w:rPr>
          <w:rFonts w:asciiTheme="minorHAnsi" w:hAnsiTheme="minorHAnsi" w:cstheme="minorHAnsi"/>
          <w:i/>
          <w:iCs/>
        </w:rPr>
        <w:t>d)</w:t>
      </w:r>
      <w:r>
        <w:rPr>
          <w:rFonts w:asciiTheme="minorHAnsi" w:hAnsiTheme="minorHAnsi" w:cstheme="minorHAnsi"/>
        </w:rPr>
        <w:tab/>
        <w:t>the need for broadband connectivity for sustainable development</w:t>
      </w:r>
      <w:ins w:id="52" w:author="KISDI" w:date="2022-01-26T19:25:00Z">
        <w:r>
          <w:rPr>
            <w:rFonts w:asciiTheme="minorHAnsi" w:hAnsiTheme="minorHAnsi" w:cstheme="minorHAnsi"/>
          </w:rPr>
          <w:t>;</w:t>
        </w:r>
      </w:ins>
      <w:del w:id="53" w:author="KISDI" w:date="2022-01-26T19:25:00Z">
        <w:r>
          <w:rPr>
            <w:rFonts w:asciiTheme="minorHAnsi" w:hAnsiTheme="minorHAnsi" w:cstheme="minorHAnsi"/>
          </w:rPr>
          <w:delText>,</w:delText>
        </w:r>
      </w:del>
    </w:p>
    <w:p w14:paraId="6FD6552C" w14:textId="6E0102EE" w:rsidR="0048325A" w:rsidRDefault="0048325A" w:rsidP="0048325A">
      <w:pPr>
        <w:spacing w:line="360" w:lineRule="auto"/>
        <w:jc w:val="both"/>
        <w:rPr>
          <w:ins w:id="54" w:author="KISDI" w:date="2022-01-26T19:25:00Z"/>
          <w:rFonts w:asciiTheme="minorHAnsi" w:hAnsiTheme="minorHAnsi" w:cstheme="minorHAnsi"/>
        </w:rPr>
      </w:pPr>
      <w:ins w:id="55" w:author="KISDI" w:date="2022-01-26T19:25:00Z">
        <w:r>
          <w:rPr>
            <w:rFonts w:asciiTheme="minorHAnsi" w:hAnsiTheme="minorHAnsi" w:cstheme="minorHAnsi"/>
          </w:rPr>
          <w:t xml:space="preserve">e) </w:t>
        </w:r>
        <w:r>
          <w:rPr>
            <w:rFonts w:asciiTheme="minorHAnsi" w:hAnsiTheme="minorHAnsi" w:cstheme="minorHAnsi"/>
          </w:rPr>
          <w:tab/>
          <w:t xml:space="preserve">that pandemic crisis has not only highlighted the critical role </w:t>
        </w:r>
        <w:r w:rsidRPr="006B50D9">
          <w:rPr>
            <w:rFonts w:asciiTheme="minorHAnsi" w:hAnsiTheme="minorHAnsi" w:cstheme="minorHAnsi"/>
            <w:rPrChange w:id="56" w:author="Nidup Gyeltshen" w:date="2022-02-17T10:08:00Z">
              <w:rPr>
                <w:rFonts w:asciiTheme="minorHAnsi" w:hAnsiTheme="minorHAnsi" w:cstheme="minorHAnsi"/>
                <w:highlight w:val="yellow"/>
              </w:rPr>
            </w:rPrChange>
          </w:rPr>
          <w:t>of</w:t>
        </w:r>
      </w:ins>
      <w:ins w:id="57" w:author="Nidup Gyeltshen" w:date="2022-02-17T10:08:00Z">
        <w:r w:rsidR="006B50D9" w:rsidRPr="006B50D9">
          <w:rPr>
            <w:rFonts w:asciiTheme="minorHAnsi" w:hAnsiTheme="minorHAnsi" w:cstheme="minorHAnsi"/>
            <w:rPrChange w:id="58" w:author="Nidup Gyeltshen" w:date="2022-02-17T10:08:00Z">
              <w:rPr>
                <w:rFonts w:asciiTheme="minorHAnsi" w:hAnsiTheme="minorHAnsi" w:cstheme="minorHAnsi"/>
                <w:highlight w:val="yellow"/>
              </w:rPr>
            </w:rPrChange>
          </w:rPr>
          <w:t xml:space="preserve"> </w:t>
        </w:r>
      </w:ins>
      <w:ins w:id="59" w:author="Nidup Gyeltshen" w:date="2022-02-17T10:10:00Z">
        <w:r w:rsidR="006B50D9">
          <w:rPr>
            <w:rFonts w:asciiTheme="minorHAnsi" w:hAnsiTheme="minorHAnsi" w:cstheme="minorHAnsi"/>
          </w:rPr>
          <w:t>t</w:t>
        </w:r>
      </w:ins>
      <w:ins w:id="60" w:author="Nidup Gyeltshen" w:date="2022-02-17T10:08:00Z">
        <w:r w:rsidR="006B50D9" w:rsidRPr="006B50D9">
          <w:rPr>
            <w:rFonts w:asciiTheme="minorHAnsi" w:hAnsiTheme="minorHAnsi" w:cstheme="minorHAnsi"/>
            <w:rPrChange w:id="61" w:author="Nidup Gyeltshen" w:date="2022-02-17T10:08:00Z">
              <w:rPr>
                <w:rFonts w:asciiTheme="minorHAnsi" w:hAnsiTheme="minorHAnsi" w:cstheme="minorHAnsi"/>
                <w:highlight w:val="yellow"/>
              </w:rPr>
            </w:rPrChange>
          </w:rPr>
          <w:t>elecommunications/ICTs</w:t>
        </w:r>
      </w:ins>
      <w:ins w:id="62" w:author="KISDI" w:date="2022-01-26T19:25:00Z">
        <w:r w:rsidRPr="006B50D9">
          <w:rPr>
            <w:rFonts w:asciiTheme="minorHAnsi" w:hAnsiTheme="minorHAnsi" w:cstheme="minorHAnsi"/>
            <w:rPrChange w:id="63" w:author="Nidup Gyeltshen" w:date="2022-02-17T10:08:00Z">
              <w:rPr>
                <w:rFonts w:asciiTheme="minorHAnsi" w:hAnsiTheme="minorHAnsi" w:cstheme="minorHAnsi"/>
                <w:highlight w:val="yellow"/>
              </w:rPr>
            </w:rPrChange>
          </w:rPr>
          <w:t xml:space="preserve"> </w:t>
        </w:r>
        <w:r>
          <w:rPr>
            <w:rFonts w:asciiTheme="minorHAnsi" w:hAnsiTheme="minorHAnsi" w:cstheme="minorHAnsi"/>
          </w:rPr>
          <w:t xml:space="preserve">for continued functioning of societies but has also brought to the fore the digital inequalities between and within </w:t>
        </w:r>
        <w:proofErr w:type="gramStart"/>
        <w:r>
          <w:rPr>
            <w:rFonts w:asciiTheme="minorHAnsi" w:hAnsiTheme="minorHAnsi" w:cstheme="minorHAnsi"/>
          </w:rPr>
          <w:t>countries</w:t>
        </w:r>
      </w:ins>
      <w:ins w:id="64" w:author="KISDI" w:date="2022-01-26T19:27:00Z">
        <w:r>
          <w:rPr>
            <w:rFonts w:asciiTheme="minorHAnsi" w:hAnsiTheme="minorHAnsi" w:cstheme="minorHAnsi"/>
          </w:rPr>
          <w:t>;</w:t>
        </w:r>
      </w:ins>
      <w:proofErr w:type="gramEnd"/>
    </w:p>
    <w:p w14:paraId="0C8E6F99" w14:textId="77777777" w:rsidR="0048325A" w:rsidRDefault="0048325A" w:rsidP="0048325A">
      <w:pPr>
        <w:spacing w:line="360" w:lineRule="auto"/>
        <w:jc w:val="both"/>
        <w:rPr>
          <w:ins w:id="65" w:author="KISDI" w:date="2022-01-26T19:25:00Z"/>
          <w:rFonts w:asciiTheme="minorHAnsi" w:hAnsiTheme="minorHAnsi" w:cstheme="minorHAnsi"/>
        </w:rPr>
      </w:pPr>
      <w:ins w:id="66" w:author="KISDI" w:date="2022-01-26T19:25:00Z">
        <w:r>
          <w:rPr>
            <w:rFonts w:asciiTheme="minorHAnsi" w:hAnsiTheme="minorHAnsi" w:cstheme="minorHAnsi"/>
          </w:rPr>
          <w:t xml:space="preserve">f) </w:t>
        </w:r>
        <w:r>
          <w:rPr>
            <w:rFonts w:asciiTheme="minorHAnsi" w:hAnsiTheme="minorHAnsi" w:cstheme="minorHAnsi"/>
          </w:rPr>
          <w:tab/>
          <w:t xml:space="preserve">the pandemic crisis and its impact might affect the implementation and achieving goals of Connect 2030 agenda and </w:t>
        </w:r>
        <w:r w:rsidRPr="00FF74C2">
          <w:rPr>
            <w:rFonts w:asciiTheme="minorHAnsi" w:hAnsiTheme="minorHAnsi" w:cstheme="minorHAnsi"/>
          </w:rPr>
          <w:t>SDGs,</w:t>
        </w:r>
      </w:ins>
    </w:p>
    <w:p w14:paraId="4F5C08BD" w14:textId="77777777" w:rsidR="0048325A" w:rsidRDefault="0048325A" w:rsidP="0048325A">
      <w:pPr>
        <w:spacing w:line="360" w:lineRule="auto"/>
        <w:jc w:val="both"/>
        <w:rPr>
          <w:rFonts w:asciiTheme="minorHAnsi" w:hAnsiTheme="minorHAnsi" w:cstheme="minorHAnsi"/>
        </w:rPr>
      </w:pPr>
    </w:p>
    <w:p w14:paraId="18C8116E" w14:textId="77777777" w:rsidR="0048325A" w:rsidRDefault="0048325A" w:rsidP="0048325A">
      <w:pPr>
        <w:pStyle w:val="Call"/>
        <w:spacing w:line="360" w:lineRule="auto"/>
        <w:jc w:val="both"/>
        <w:rPr>
          <w:rFonts w:asciiTheme="minorHAnsi" w:hAnsiTheme="minorHAnsi" w:cstheme="minorHAnsi"/>
          <w:szCs w:val="24"/>
        </w:rPr>
      </w:pPr>
      <w:r>
        <w:rPr>
          <w:rFonts w:asciiTheme="minorHAnsi" w:hAnsiTheme="minorHAnsi" w:cstheme="minorHAnsi"/>
          <w:szCs w:val="24"/>
        </w:rPr>
        <w:t xml:space="preserve">resolves </w:t>
      </w:r>
    </w:p>
    <w:p w14:paraId="4E516979" w14:textId="59CD2B90" w:rsidR="0048325A" w:rsidRDefault="0048325A" w:rsidP="0048325A">
      <w:pPr>
        <w:spacing w:line="360" w:lineRule="auto"/>
        <w:jc w:val="both"/>
        <w:rPr>
          <w:rFonts w:asciiTheme="minorHAnsi" w:hAnsiTheme="minorHAnsi" w:cstheme="minorHAnsi"/>
        </w:rPr>
      </w:pPr>
      <w:r>
        <w:rPr>
          <w:rFonts w:asciiTheme="minorHAnsi" w:hAnsiTheme="minorHAnsi" w:cstheme="minorHAnsi"/>
        </w:rPr>
        <w:t>1</w:t>
      </w:r>
      <w:r>
        <w:rPr>
          <w:rFonts w:asciiTheme="minorHAnsi" w:hAnsiTheme="minorHAnsi" w:cstheme="minorHAnsi"/>
        </w:rPr>
        <w:tab/>
        <w:t xml:space="preserve">to reaffirm a shared global vision for the development of the </w:t>
      </w:r>
      <w:r w:rsidRPr="00112A8E">
        <w:rPr>
          <w:rFonts w:asciiTheme="minorHAnsi" w:hAnsiTheme="minorHAnsi" w:cstheme="minorHAnsi"/>
          <w:highlight w:val="yellow"/>
        </w:rPr>
        <w:t>telecommunication</w:t>
      </w:r>
      <w:ins w:id="67" w:author="Nidup Gyeltshen" w:date="2022-02-17T11:25:00Z">
        <w:r w:rsidR="00F24DE6" w:rsidRPr="00112A8E">
          <w:rPr>
            <w:rFonts w:asciiTheme="minorHAnsi" w:hAnsiTheme="minorHAnsi" w:cstheme="minorHAnsi"/>
            <w:highlight w:val="yellow"/>
          </w:rPr>
          <w:t>s</w:t>
        </w:r>
      </w:ins>
      <w:r w:rsidRPr="00112A8E">
        <w:rPr>
          <w:rFonts w:asciiTheme="minorHAnsi" w:hAnsiTheme="minorHAnsi" w:cstheme="minorHAnsi"/>
          <w:highlight w:val="yellow"/>
        </w:rPr>
        <w:t>/ICT</w:t>
      </w:r>
      <w:ins w:id="68" w:author="Nidup Gyeltshen" w:date="2022-02-17T11:25:00Z">
        <w:r w:rsidR="00F24DE6" w:rsidRPr="00112A8E">
          <w:rPr>
            <w:rFonts w:asciiTheme="minorHAnsi" w:hAnsiTheme="minorHAnsi" w:cstheme="minorHAnsi"/>
            <w:highlight w:val="yellow"/>
          </w:rPr>
          <w:t>s</w:t>
        </w:r>
      </w:ins>
      <w:r w:rsidRPr="00112A8E">
        <w:rPr>
          <w:rFonts w:asciiTheme="minorHAnsi" w:hAnsiTheme="minorHAnsi" w:cstheme="minorHAnsi"/>
          <w:highlight w:val="yellow"/>
        </w:rPr>
        <w:t xml:space="preserve"> sector</w:t>
      </w:r>
      <w:r>
        <w:rPr>
          <w:rFonts w:asciiTheme="minorHAnsi" w:hAnsiTheme="minorHAnsi" w:cstheme="minorHAnsi"/>
        </w:rPr>
        <w:t>, under the Connect 2030 Agenda envisaging "an information society, empowered by the interconnected world, where telecommunications/ICTs enable and accelerate social, economic and environmentally sustainable growth and development for everyone</w:t>
      </w:r>
      <w:proofErr w:type="gramStart"/>
      <w:r>
        <w:rPr>
          <w:rFonts w:asciiTheme="minorHAnsi" w:hAnsiTheme="minorHAnsi" w:cstheme="minorHAnsi"/>
        </w:rPr>
        <w:t>";</w:t>
      </w:r>
      <w:proofErr w:type="gramEnd"/>
    </w:p>
    <w:p w14:paraId="24482FDC" w14:textId="77777777" w:rsidR="0048325A" w:rsidRDefault="0048325A" w:rsidP="0048325A">
      <w:pPr>
        <w:pStyle w:val="enumlev1"/>
        <w:spacing w:line="360" w:lineRule="auto"/>
        <w:jc w:val="both"/>
        <w:rPr>
          <w:rFonts w:asciiTheme="minorHAnsi" w:hAnsiTheme="minorHAnsi" w:cstheme="minorHAnsi"/>
          <w:szCs w:val="24"/>
        </w:rPr>
      </w:pPr>
      <w:r>
        <w:rPr>
          <w:rFonts w:asciiTheme="minorHAnsi" w:hAnsiTheme="minorHAnsi" w:cstheme="minorHAnsi"/>
          <w:szCs w:val="24"/>
        </w:rPr>
        <w:t>2</w:t>
      </w:r>
      <w:r>
        <w:rPr>
          <w:rFonts w:asciiTheme="minorHAnsi" w:hAnsiTheme="minorHAnsi" w:cstheme="minorHAnsi"/>
          <w:szCs w:val="24"/>
        </w:rPr>
        <w:tab/>
        <w:t xml:space="preserve">to endorse the high-level strategic goals and targets set out in the strategic plan of the Union and global broadband targets, inspiring and inviting all stakeholders and entities to work together to implement the Connect 2030 Agenda, contributing to the implementation of the 2030 Agenda for Sustainable </w:t>
      </w:r>
      <w:proofErr w:type="gramStart"/>
      <w:r>
        <w:rPr>
          <w:rFonts w:asciiTheme="minorHAnsi" w:hAnsiTheme="minorHAnsi" w:cstheme="minorHAnsi"/>
          <w:szCs w:val="24"/>
        </w:rPr>
        <w:t>Development;</w:t>
      </w:r>
      <w:proofErr w:type="gramEnd"/>
    </w:p>
    <w:p w14:paraId="0060C9CA" w14:textId="4EA0A7E5" w:rsidR="0048325A" w:rsidRDefault="0048325A" w:rsidP="0048325A">
      <w:pPr>
        <w:spacing w:line="360" w:lineRule="auto"/>
        <w:jc w:val="both"/>
        <w:rPr>
          <w:ins w:id="69" w:author="KISDI" w:date="2022-01-26T19:26:00Z"/>
          <w:rFonts w:asciiTheme="minorHAnsi" w:hAnsiTheme="minorHAnsi" w:cstheme="minorHAnsi"/>
        </w:rPr>
      </w:pPr>
      <w:r>
        <w:rPr>
          <w:rFonts w:asciiTheme="minorHAnsi" w:hAnsiTheme="minorHAnsi" w:cstheme="minorHAnsi"/>
        </w:rPr>
        <w:t>3</w:t>
      </w:r>
      <w:r>
        <w:rPr>
          <w:rFonts w:asciiTheme="minorHAnsi" w:hAnsiTheme="minorHAnsi" w:cstheme="minorHAnsi"/>
        </w:rPr>
        <w:tab/>
        <w:t>to call upon Member States to continue leveraging telecommunications/ICT</w:t>
      </w:r>
      <w:ins w:id="70" w:author="Nidup Gyeltshen" w:date="2022-02-17T11:25:00Z">
        <w:r w:rsidR="00F24DE6">
          <w:rPr>
            <w:rFonts w:asciiTheme="minorHAnsi" w:hAnsiTheme="minorHAnsi" w:cstheme="minorHAnsi"/>
          </w:rPr>
          <w:t>s</w:t>
        </w:r>
      </w:ins>
      <w:r>
        <w:rPr>
          <w:rFonts w:asciiTheme="minorHAnsi" w:hAnsiTheme="minorHAnsi" w:cstheme="minorHAnsi"/>
        </w:rPr>
        <w:t xml:space="preserve"> as a key enabler for achieving the 2030 Agenda for Sustainable Development and the SDGs that integrate in a balanced manner the economic, social and environmental dimensions of sustainable </w:t>
      </w:r>
      <w:proofErr w:type="gramStart"/>
      <w:r>
        <w:rPr>
          <w:rFonts w:asciiTheme="minorHAnsi" w:hAnsiTheme="minorHAnsi" w:cstheme="minorHAnsi"/>
        </w:rPr>
        <w:t>development</w:t>
      </w:r>
      <w:ins w:id="71" w:author="KISDI" w:date="2022-01-26T19:28:00Z">
        <w:r>
          <w:rPr>
            <w:rFonts w:asciiTheme="minorHAnsi" w:hAnsiTheme="minorHAnsi" w:cstheme="minorHAnsi"/>
          </w:rPr>
          <w:t>;</w:t>
        </w:r>
      </w:ins>
      <w:proofErr w:type="gramEnd"/>
      <w:del w:id="72" w:author="KISDI" w:date="2022-01-26T19:28:00Z">
        <w:r>
          <w:rPr>
            <w:rFonts w:asciiTheme="minorHAnsi" w:hAnsiTheme="minorHAnsi" w:cstheme="minorHAnsi"/>
          </w:rPr>
          <w:delText>,</w:delText>
        </w:r>
      </w:del>
    </w:p>
    <w:p w14:paraId="1C2A0D12" w14:textId="46E33A5A" w:rsidR="0048325A" w:rsidRDefault="0048325A" w:rsidP="0048325A">
      <w:pPr>
        <w:spacing w:line="360" w:lineRule="auto"/>
        <w:jc w:val="both"/>
        <w:rPr>
          <w:del w:id="73" w:author="KISDI" w:date="2022-01-26T19:27:00Z"/>
          <w:rFonts w:asciiTheme="minorHAnsi" w:hAnsiTheme="minorHAnsi" w:cstheme="minorHAnsi"/>
        </w:rPr>
      </w:pPr>
      <w:ins w:id="74" w:author="KISDI" w:date="2022-01-26T19:27:00Z">
        <w:r>
          <w:rPr>
            <w:rFonts w:asciiTheme="minorHAnsi" w:hAnsiTheme="minorHAnsi" w:cstheme="minorHAnsi"/>
          </w:rPr>
          <w:t xml:space="preserve">4. </w:t>
        </w:r>
        <w:r>
          <w:rPr>
            <w:rFonts w:asciiTheme="minorHAnsi" w:hAnsiTheme="minorHAnsi" w:cstheme="minorHAnsi"/>
          </w:rPr>
          <w:tab/>
        </w:r>
        <w:bookmarkStart w:id="75" w:name="_Hlk95904295"/>
        <w:r>
          <w:rPr>
            <w:rFonts w:asciiTheme="minorHAnsi" w:hAnsiTheme="minorHAnsi" w:cstheme="minorHAnsi"/>
          </w:rPr>
          <w:t>t</w:t>
        </w:r>
        <w:bookmarkStart w:id="76" w:name="_Hlk95904686"/>
        <w:r>
          <w:rPr>
            <w:rFonts w:asciiTheme="minorHAnsi" w:hAnsiTheme="minorHAnsi" w:cstheme="minorHAnsi"/>
          </w:rPr>
          <w:t>o reaffirm the critical role of telecommunications/ICT</w:t>
        </w:r>
      </w:ins>
      <w:ins w:id="77" w:author="Nidup Gyeltshen" w:date="2022-02-17T10:11:00Z">
        <w:r w:rsidR="006B50D9">
          <w:rPr>
            <w:rFonts w:asciiTheme="minorHAnsi" w:hAnsiTheme="minorHAnsi" w:cstheme="minorHAnsi"/>
          </w:rPr>
          <w:t>s</w:t>
        </w:r>
      </w:ins>
      <w:ins w:id="78" w:author="KISDI" w:date="2022-01-26T19:27:00Z">
        <w:r>
          <w:rPr>
            <w:rFonts w:asciiTheme="minorHAnsi" w:hAnsiTheme="minorHAnsi" w:cstheme="minorHAnsi"/>
          </w:rPr>
          <w:t xml:space="preserve"> to respond to and recover from </w:t>
        </w:r>
      </w:ins>
      <w:ins w:id="79" w:author="Nidup Gyeltshen" w:date="2022-02-17T10:11:00Z">
        <w:r w:rsidR="006B50D9">
          <w:rPr>
            <w:rFonts w:asciiTheme="minorHAnsi" w:hAnsiTheme="minorHAnsi" w:cstheme="minorHAnsi"/>
          </w:rPr>
          <w:t xml:space="preserve">the </w:t>
        </w:r>
      </w:ins>
      <w:ins w:id="80" w:author="KISDI" w:date="2022-01-26T19:27:00Z">
        <w:r>
          <w:rPr>
            <w:rFonts w:asciiTheme="minorHAnsi" w:hAnsiTheme="minorHAnsi" w:cstheme="minorHAnsi"/>
          </w:rPr>
          <w:t xml:space="preserve">pandemic , and to </w:t>
        </w:r>
        <w:r w:rsidRPr="00FF74C2">
          <w:rPr>
            <w:rFonts w:asciiTheme="minorHAnsi" w:hAnsiTheme="minorHAnsi" w:cstheme="minorHAnsi"/>
          </w:rPr>
          <w:t>adjust</w:t>
        </w:r>
        <w:r>
          <w:rPr>
            <w:rFonts w:asciiTheme="minorHAnsi" w:hAnsiTheme="minorHAnsi" w:cstheme="minorHAnsi"/>
          </w:rPr>
          <w:t xml:space="preserve"> to the new normal followed by the crisis and further promote </w:t>
        </w:r>
        <w:r>
          <w:rPr>
            <w:rFonts w:asciiTheme="minorHAnsi" w:hAnsiTheme="minorHAnsi" w:cstheme="minorHAnsi"/>
          </w:rPr>
          <w:lastRenderedPageBreak/>
          <w:t>universal, secure, reliable, and affordable connectivity in this regard, so that contributes to the implementation of the 2030 Agenda for Sustainable Development</w:t>
        </w:r>
      </w:ins>
      <w:ins w:id="81" w:author="KISDI" w:date="2022-01-26T19:28:00Z">
        <w:r>
          <w:rPr>
            <w:rFonts w:asciiTheme="minorHAnsi" w:hAnsiTheme="minorHAnsi" w:cstheme="minorHAnsi"/>
          </w:rPr>
          <w:t>,</w:t>
        </w:r>
      </w:ins>
    </w:p>
    <w:bookmarkEnd w:id="75"/>
    <w:p w14:paraId="14443858" w14:textId="77777777" w:rsidR="0048325A" w:rsidRDefault="0048325A" w:rsidP="0048325A">
      <w:pPr>
        <w:pStyle w:val="Call"/>
        <w:spacing w:line="360" w:lineRule="auto"/>
        <w:jc w:val="both"/>
        <w:rPr>
          <w:rFonts w:asciiTheme="minorHAnsi" w:hAnsiTheme="minorHAnsi" w:cstheme="minorHAnsi"/>
          <w:szCs w:val="24"/>
        </w:rPr>
      </w:pPr>
      <w:r>
        <w:rPr>
          <w:rFonts w:asciiTheme="minorHAnsi" w:hAnsiTheme="minorHAnsi" w:cstheme="minorHAnsi"/>
          <w:i w:val="0"/>
        </w:rPr>
        <w:t>i</w:t>
      </w:r>
      <w:bookmarkEnd w:id="76"/>
      <w:r>
        <w:rPr>
          <w:rFonts w:asciiTheme="minorHAnsi" w:hAnsiTheme="minorHAnsi" w:cstheme="minorHAnsi"/>
          <w:i w:val="0"/>
        </w:rPr>
        <w:t xml:space="preserve">nstructs the Secretary-General </w:t>
      </w:r>
    </w:p>
    <w:p w14:paraId="183250CD" w14:textId="7855812B" w:rsidR="0048325A" w:rsidRDefault="0048325A" w:rsidP="0048325A">
      <w:pPr>
        <w:spacing w:line="360" w:lineRule="auto"/>
        <w:jc w:val="both"/>
        <w:rPr>
          <w:rFonts w:asciiTheme="minorHAnsi" w:hAnsiTheme="minorHAnsi" w:cstheme="minorHAnsi"/>
        </w:rPr>
      </w:pPr>
      <w:r>
        <w:rPr>
          <w:rFonts w:asciiTheme="minorHAnsi" w:hAnsiTheme="minorHAnsi" w:cstheme="minorHAnsi"/>
        </w:rPr>
        <w:t>1</w:t>
      </w:r>
      <w:r>
        <w:rPr>
          <w:rFonts w:asciiTheme="minorHAnsi" w:hAnsiTheme="minorHAnsi" w:cstheme="minorHAnsi"/>
        </w:rPr>
        <w:tab/>
        <w:t>to monitor the progress towards achievement of the Connect 2030 Agenda, leveraging data, among others, from the ITU World Telecommunication</w:t>
      </w:r>
      <w:ins w:id="82" w:author="Nidup Gyeltshen" w:date="2022-02-17T11:25:00Z">
        <w:r w:rsidR="00F24DE6">
          <w:rPr>
            <w:rFonts w:asciiTheme="minorHAnsi" w:hAnsiTheme="minorHAnsi" w:cstheme="minorHAnsi"/>
          </w:rPr>
          <w:t>s</w:t>
        </w:r>
      </w:ins>
      <w:r>
        <w:rPr>
          <w:rFonts w:asciiTheme="minorHAnsi" w:hAnsiTheme="minorHAnsi" w:cstheme="minorHAnsi"/>
        </w:rPr>
        <w:t>/ICT</w:t>
      </w:r>
      <w:ins w:id="83" w:author="Nidup Gyeltshen" w:date="2022-02-17T11:25:00Z">
        <w:r w:rsidR="00F24DE6">
          <w:rPr>
            <w:rFonts w:asciiTheme="minorHAnsi" w:hAnsiTheme="minorHAnsi" w:cstheme="minorHAnsi"/>
          </w:rPr>
          <w:t>s</w:t>
        </w:r>
      </w:ins>
      <w:r>
        <w:rPr>
          <w:rFonts w:asciiTheme="minorHAnsi" w:hAnsiTheme="minorHAnsi" w:cstheme="minorHAnsi"/>
        </w:rPr>
        <w:t xml:space="preserve"> Indicators database and the Partnership on Measuring ICT for </w:t>
      </w:r>
      <w:proofErr w:type="gramStart"/>
      <w:r>
        <w:rPr>
          <w:rFonts w:asciiTheme="minorHAnsi" w:hAnsiTheme="minorHAnsi" w:cstheme="minorHAnsi"/>
        </w:rPr>
        <w:t>Development;</w:t>
      </w:r>
      <w:proofErr w:type="gramEnd"/>
    </w:p>
    <w:p w14:paraId="5D52913A"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rPr>
        <w:t>2</w:t>
      </w:r>
      <w:r>
        <w:rPr>
          <w:rFonts w:asciiTheme="minorHAnsi" w:hAnsiTheme="minorHAnsi" w:cstheme="minorHAnsi"/>
        </w:rPr>
        <w:tab/>
        <w:t xml:space="preserve">to disseminate information and share knowledge and best practices on national, regional and international initiatives contributing to the Connect 2030 </w:t>
      </w:r>
      <w:proofErr w:type="gramStart"/>
      <w:r>
        <w:rPr>
          <w:rFonts w:asciiTheme="minorHAnsi" w:hAnsiTheme="minorHAnsi" w:cstheme="minorHAnsi"/>
        </w:rPr>
        <w:t>Agenda;</w:t>
      </w:r>
      <w:proofErr w:type="gramEnd"/>
    </w:p>
    <w:p w14:paraId="439A4639" w14:textId="77777777" w:rsidR="0048325A" w:rsidRDefault="0048325A" w:rsidP="0048325A">
      <w:pPr>
        <w:spacing w:line="360" w:lineRule="auto"/>
        <w:rPr>
          <w:rFonts w:asciiTheme="minorHAnsi" w:hAnsiTheme="minorHAnsi" w:cstheme="minorHAnsi"/>
        </w:rPr>
      </w:pPr>
      <w:r>
        <w:rPr>
          <w:rFonts w:asciiTheme="minorHAnsi" w:hAnsiTheme="minorHAnsi" w:cstheme="minorHAnsi"/>
        </w:rPr>
        <w:t>3</w:t>
      </w:r>
      <w:r>
        <w:rPr>
          <w:rFonts w:asciiTheme="minorHAnsi" w:hAnsiTheme="minorHAnsi" w:cstheme="minorHAnsi"/>
        </w:rPr>
        <w:tab/>
        <w:t xml:space="preserve">to further facilitate implementation of the WSIS action lines and achievement of the SDGs assigned to the responsibility of ITU, in accordance with the Connect 2030 </w:t>
      </w:r>
      <w:proofErr w:type="gramStart"/>
      <w:r>
        <w:rPr>
          <w:rFonts w:asciiTheme="minorHAnsi" w:hAnsiTheme="minorHAnsi" w:cstheme="minorHAnsi"/>
        </w:rPr>
        <w:t>Agenda;</w:t>
      </w:r>
      <w:proofErr w:type="gramEnd"/>
      <w:r>
        <w:rPr>
          <w:rFonts w:asciiTheme="minorHAnsi" w:hAnsiTheme="minorHAnsi" w:cstheme="minorHAnsi"/>
        </w:rPr>
        <w:t xml:space="preserve"> </w:t>
      </w:r>
    </w:p>
    <w:p w14:paraId="1084BE9E"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rPr>
        <w:t>4</w:t>
      </w:r>
      <w:r>
        <w:rPr>
          <w:rFonts w:asciiTheme="minorHAnsi" w:hAnsiTheme="minorHAnsi" w:cstheme="minorHAnsi"/>
        </w:rPr>
        <w:tab/>
        <w:t xml:space="preserve">to present annual consolidated progress reports to the ITU Council and four-year consolidated progress reports to the Plenipotentiary </w:t>
      </w:r>
      <w:proofErr w:type="gramStart"/>
      <w:r>
        <w:rPr>
          <w:rFonts w:asciiTheme="minorHAnsi" w:hAnsiTheme="minorHAnsi" w:cstheme="minorHAnsi"/>
        </w:rPr>
        <w:t>Conference;</w:t>
      </w:r>
      <w:proofErr w:type="gramEnd"/>
    </w:p>
    <w:p w14:paraId="4F9178EE"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rPr>
        <w:t>5</w:t>
      </w:r>
      <w:r>
        <w:rPr>
          <w:rFonts w:asciiTheme="minorHAnsi" w:hAnsiTheme="minorHAnsi" w:cstheme="minorHAnsi"/>
        </w:rPr>
        <w:tab/>
        <w:t xml:space="preserve">to bring this resolution to the attention of all interested parties, including, in particular, UNGA, the United Nations Development Programme and the United Nations Economic and Social Council, for cooperation in its </w:t>
      </w:r>
      <w:proofErr w:type="gramStart"/>
      <w:r>
        <w:rPr>
          <w:rFonts w:asciiTheme="minorHAnsi" w:hAnsiTheme="minorHAnsi" w:cstheme="minorHAnsi"/>
        </w:rPr>
        <w:t>implementation;</w:t>
      </w:r>
      <w:proofErr w:type="gramEnd"/>
    </w:p>
    <w:p w14:paraId="1AD931E2" w14:textId="77777777" w:rsidR="0048325A" w:rsidRDefault="0048325A" w:rsidP="0048325A">
      <w:pPr>
        <w:spacing w:line="360" w:lineRule="auto"/>
        <w:jc w:val="both"/>
        <w:rPr>
          <w:ins w:id="84" w:author="KISDI" w:date="2022-01-26T19:29:00Z"/>
          <w:rFonts w:asciiTheme="minorHAnsi" w:hAnsiTheme="minorHAnsi" w:cstheme="minorHAnsi"/>
        </w:rPr>
      </w:pPr>
      <w:r>
        <w:rPr>
          <w:rFonts w:asciiTheme="minorHAnsi" w:hAnsiTheme="minorHAnsi" w:cstheme="minorHAnsi"/>
        </w:rPr>
        <w:t>6</w:t>
      </w:r>
      <w:r>
        <w:rPr>
          <w:rFonts w:asciiTheme="minorHAnsi" w:hAnsiTheme="minorHAnsi" w:cstheme="minorHAnsi"/>
        </w:rPr>
        <w:tab/>
        <w:t>to continue to support Member States, in particular developing countries</w:t>
      </w:r>
      <w:r>
        <w:rPr>
          <w:rStyle w:val="FootnoteReference"/>
          <w:rFonts w:asciiTheme="minorHAnsi" w:hAnsiTheme="minorHAnsi" w:cstheme="minorHAnsi"/>
        </w:rPr>
        <w:footnoteReference w:customMarkFollows="1" w:id="1"/>
        <w:t>1</w:t>
      </w:r>
      <w:r>
        <w:rPr>
          <w:rFonts w:asciiTheme="minorHAnsi" w:hAnsiTheme="minorHAnsi" w:cstheme="minorHAnsi"/>
        </w:rPr>
        <w:t xml:space="preserve">, in their active engagement </w:t>
      </w:r>
      <w:proofErr w:type="gramStart"/>
      <w:r>
        <w:rPr>
          <w:rFonts w:asciiTheme="minorHAnsi" w:hAnsiTheme="minorHAnsi" w:cstheme="minorHAnsi"/>
        </w:rPr>
        <w:t>with regard to</w:t>
      </w:r>
      <w:proofErr w:type="gramEnd"/>
      <w:r>
        <w:rPr>
          <w:rFonts w:asciiTheme="minorHAnsi" w:hAnsiTheme="minorHAnsi" w:cstheme="minorHAnsi"/>
        </w:rPr>
        <w:t xml:space="preserve"> </w:t>
      </w:r>
      <w:r>
        <w:rPr>
          <w:rFonts w:asciiTheme="minorHAnsi" w:hAnsiTheme="minorHAnsi" w:cstheme="minorHAnsi"/>
          <w:i/>
        </w:rPr>
        <w:t>resolves </w:t>
      </w:r>
      <w:r>
        <w:rPr>
          <w:rFonts w:asciiTheme="minorHAnsi" w:hAnsiTheme="minorHAnsi" w:cstheme="minorHAnsi"/>
        </w:rPr>
        <w:t>3 of this resolution</w:t>
      </w:r>
      <w:ins w:id="85" w:author="KISDI" w:date="2022-01-26T19:29:00Z">
        <w:r>
          <w:rPr>
            <w:rFonts w:asciiTheme="minorHAnsi" w:hAnsiTheme="minorHAnsi" w:cstheme="minorHAnsi"/>
          </w:rPr>
          <w:t>;</w:t>
        </w:r>
      </w:ins>
      <w:del w:id="86" w:author="KISDI" w:date="2022-01-26T19:29:00Z">
        <w:r>
          <w:rPr>
            <w:rFonts w:asciiTheme="minorHAnsi" w:hAnsiTheme="minorHAnsi" w:cstheme="minorHAnsi"/>
          </w:rPr>
          <w:delText>,</w:delText>
        </w:r>
      </w:del>
    </w:p>
    <w:p w14:paraId="195B6267" w14:textId="49DC6FD4" w:rsidR="0048325A" w:rsidDel="00FF74C2" w:rsidRDefault="00FF74C2" w:rsidP="0048325A">
      <w:pPr>
        <w:spacing w:line="360" w:lineRule="auto"/>
        <w:jc w:val="both"/>
        <w:rPr>
          <w:del w:id="87" w:author="KISDI" w:date="2022-02-16T17:00:00Z"/>
          <w:rFonts w:asciiTheme="minorHAnsi" w:hAnsiTheme="minorHAnsi" w:cstheme="minorHAnsi"/>
        </w:rPr>
      </w:pPr>
      <w:ins w:id="88" w:author="KISDI" w:date="2022-02-16T17:00:00Z">
        <w:r>
          <w:rPr>
            <w:rFonts w:asciiTheme="minorHAnsi" w:hAnsiTheme="minorHAnsi" w:cstheme="minorHAnsi"/>
            <w:color w:val="FF0000"/>
          </w:rPr>
          <w:t xml:space="preserve">7. </w:t>
        </w:r>
        <w:r>
          <w:rPr>
            <w:rFonts w:asciiTheme="minorHAnsi" w:hAnsiTheme="minorHAnsi" w:cstheme="minorHAnsi"/>
            <w:color w:val="FF0000"/>
          </w:rPr>
          <w:tab/>
          <w:t>to support Member States to identify any new challenges, difficulties, or tasks caused by the pandemic in implementing this resolution and take appropriate measures to address these issues in a timely manner,</w:t>
        </w:r>
      </w:ins>
    </w:p>
    <w:p w14:paraId="61DABED7" w14:textId="77777777" w:rsidR="0048325A" w:rsidRDefault="0048325A" w:rsidP="0048325A">
      <w:pPr>
        <w:pStyle w:val="Call"/>
        <w:spacing w:line="360" w:lineRule="auto"/>
        <w:jc w:val="both"/>
        <w:rPr>
          <w:rFonts w:asciiTheme="minorHAnsi" w:hAnsiTheme="minorHAnsi" w:cstheme="minorHAnsi"/>
          <w:szCs w:val="24"/>
        </w:rPr>
      </w:pPr>
      <w:r>
        <w:rPr>
          <w:rFonts w:asciiTheme="minorHAnsi" w:hAnsiTheme="minorHAnsi" w:cstheme="minorHAnsi"/>
          <w:szCs w:val="24"/>
        </w:rPr>
        <w:t>instructs the Directors of the Bureaux</w:t>
      </w:r>
    </w:p>
    <w:p w14:paraId="1FD82B81" w14:textId="77777777" w:rsidR="0048325A" w:rsidRDefault="0048325A" w:rsidP="0048325A">
      <w:pPr>
        <w:spacing w:line="360" w:lineRule="auto"/>
        <w:rPr>
          <w:rFonts w:asciiTheme="minorHAnsi" w:hAnsiTheme="minorHAnsi" w:cstheme="minorHAnsi"/>
        </w:rPr>
      </w:pPr>
      <w:r>
        <w:rPr>
          <w:rFonts w:asciiTheme="minorHAnsi" w:hAnsiTheme="minorHAnsi" w:cstheme="minorHAnsi"/>
        </w:rPr>
        <w:t xml:space="preserve">to report on the progress towards achievement of the objectives and outcomes of the work of each Sector, as elaborated in the strategic plan for the Union for 2020-2023 in Annex 1 to Resolution 71 (Rev. </w:t>
      </w:r>
      <w:ins w:id="89" w:author="KISDI" w:date="2022-01-26T19:32:00Z">
        <w:r>
          <w:rPr>
            <w:rFonts w:asciiTheme="minorHAnsi" w:hAnsiTheme="minorHAnsi" w:cstheme="minorHAnsi"/>
          </w:rPr>
          <w:t>Bucharest</w:t>
        </w:r>
      </w:ins>
      <w:del w:id="90" w:author="KISDI" w:date="2022-01-26T19:32:00Z">
        <w:r>
          <w:rPr>
            <w:rFonts w:asciiTheme="minorHAnsi" w:hAnsiTheme="minorHAnsi" w:cstheme="minorHAnsi"/>
          </w:rPr>
          <w:delText>Dubai</w:delText>
        </w:r>
      </w:del>
      <w:r>
        <w:rPr>
          <w:rFonts w:asciiTheme="minorHAnsi" w:hAnsiTheme="minorHAnsi" w:cstheme="minorHAnsi"/>
        </w:rPr>
        <w:t>, 20</w:t>
      </w:r>
      <w:ins w:id="91" w:author="KISDI" w:date="2022-01-26T19:32:00Z">
        <w:r>
          <w:rPr>
            <w:rFonts w:asciiTheme="minorHAnsi" w:hAnsiTheme="minorHAnsi" w:cstheme="minorHAnsi"/>
          </w:rPr>
          <w:t>22</w:t>
        </w:r>
      </w:ins>
      <w:del w:id="92" w:author="KISDI" w:date="2022-01-26T19:31:00Z">
        <w:r>
          <w:rPr>
            <w:rFonts w:asciiTheme="minorHAnsi" w:hAnsiTheme="minorHAnsi" w:cstheme="minorHAnsi"/>
          </w:rPr>
          <w:delText>18</w:delText>
        </w:r>
      </w:del>
      <w:r>
        <w:rPr>
          <w:rFonts w:asciiTheme="minorHAnsi" w:hAnsiTheme="minorHAnsi" w:cstheme="minorHAnsi"/>
        </w:rPr>
        <w:t xml:space="preserve">), that contributes to the Connect 2030 Agenda, </w:t>
      </w:r>
    </w:p>
    <w:p w14:paraId="4309AED5" w14:textId="77777777" w:rsidR="0048325A" w:rsidRDefault="0048325A" w:rsidP="0048325A">
      <w:pPr>
        <w:pStyle w:val="Call"/>
        <w:spacing w:line="360" w:lineRule="auto"/>
        <w:jc w:val="both"/>
        <w:rPr>
          <w:rFonts w:asciiTheme="minorHAnsi" w:hAnsiTheme="minorHAnsi" w:cstheme="minorHAnsi"/>
          <w:szCs w:val="24"/>
        </w:rPr>
      </w:pPr>
      <w:r>
        <w:rPr>
          <w:rFonts w:asciiTheme="minorHAnsi" w:hAnsiTheme="minorHAnsi" w:cstheme="minorHAnsi"/>
          <w:szCs w:val="24"/>
        </w:rPr>
        <w:t xml:space="preserve">instructs the Director of the Telecommunication Development Bureau </w:t>
      </w:r>
    </w:p>
    <w:p w14:paraId="6584F958"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rPr>
        <w:t>to coordinate the collection, provision and dissemination of indicators and statistics that measure and provide comparative analysis for the progress towards achievement of the Targets of the ITU Strategic plan, and report on the progress through the annual Measuring the Information Society report,</w:t>
      </w:r>
    </w:p>
    <w:p w14:paraId="395E8840" w14:textId="77777777" w:rsidR="0048325A" w:rsidRDefault="0048325A" w:rsidP="0048325A">
      <w:pPr>
        <w:pStyle w:val="Call"/>
        <w:spacing w:line="360" w:lineRule="auto"/>
        <w:jc w:val="both"/>
        <w:rPr>
          <w:rFonts w:asciiTheme="minorHAnsi" w:hAnsiTheme="minorHAnsi" w:cstheme="minorHAnsi"/>
          <w:szCs w:val="24"/>
        </w:rPr>
      </w:pPr>
      <w:r>
        <w:rPr>
          <w:rFonts w:asciiTheme="minorHAnsi" w:hAnsiTheme="minorHAnsi" w:cstheme="minorHAnsi"/>
          <w:szCs w:val="24"/>
        </w:rPr>
        <w:lastRenderedPageBreak/>
        <w:t xml:space="preserve">instructs the Council </w:t>
      </w:r>
    </w:p>
    <w:p w14:paraId="7A9DCC93"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rPr>
        <w:t>1</w:t>
      </w:r>
      <w:r>
        <w:rPr>
          <w:rFonts w:asciiTheme="minorHAnsi" w:hAnsiTheme="minorHAnsi" w:cstheme="minorHAnsi"/>
        </w:rPr>
        <w:tab/>
        <w:t xml:space="preserve">to review the annual progress achieved towards the accomplishment of the Connect 2030 </w:t>
      </w:r>
      <w:proofErr w:type="gramStart"/>
      <w:r>
        <w:rPr>
          <w:rFonts w:asciiTheme="minorHAnsi" w:hAnsiTheme="minorHAnsi" w:cstheme="minorHAnsi"/>
        </w:rPr>
        <w:t>Agenda;</w:t>
      </w:r>
      <w:proofErr w:type="gramEnd"/>
      <w:r>
        <w:rPr>
          <w:rFonts w:asciiTheme="minorHAnsi" w:hAnsiTheme="minorHAnsi" w:cstheme="minorHAnsi"/>
        </w:rPr>
        <w:t xml:space="preserve"> </w:t>
      </w:r>
    </w:p>
    <w:p w14:paraId="12BE0EA1"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rPr>
        <w:t>2</w:t>
      </w:r>
      <w:r>
        <w:rPr>
          <w:rFonts w:asciiTheme="minorHAnsi" w:hAnsiTheme="minorHAnsi" w:cstheme="minorHAnsi"/>
        </w:rPr>
        <w:tab/>
        <w:t xml:space="preserve">to present an assessment of the progress towards achieving the Connect 2030 Agenda to the next plenipotentiary conference, </w:t>
      </w:r>
    </w:p>
    <w:p w14:paraId="2043E745" w14:textId="77777777" w:rsidR="0048325A" w:rsidRDefault="0048325A" w:rsidP="0048325A">
      <w:pPr>
        <w:pStyle w:val="Call"/>
        <w:spacing w:line="360" w:lineRule="auto"/>
        <w:jc w:val="both"/>
        <w:rPr>
          <w:rFonts w:asciiTheme="minorHAnsi" w:hAnsiTheme="minorHAnsi" w:cstheme="minorHAnsi"/>
          <w:szCs w:val="24"/>
        </w:rPr>
      </w:pPr>
      <w:r>
        <w:rPr>
          <w:rFonts w:asciiTheme="minorHAnsi" w:hAnsiTheme="minorHAnsi" w:cstheme="minorHAnsi"/>
          <w:szCs w:val="24"/>
        </w:rPr>
        <w:t xml:space="preserve">invites the Member States </w:t>
      </w:r>
    </w:p>
    <w:p w14:paraId="680BFF0E"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rPr>
        <w:t>1</w:t>
      </w:r>
      <w:r>
        <w:rPr>
          <w:rFonts w:asciiTheme="minorHAnsi" w:hAnsiTheme="minorHAnsi" w:cstheme="minorHAnsi"/>
        </w:rPr>
        <w:tab/>
        <w:t xml:space="preserve">to participate actively in the implementation of the Connect 2030 Agenda, and contribute with national, regional and international </w:t>
      </w:r>
      <w:proofErr w:type="gramStart"/>
      <w:r>
        <w:rPr>
          <w:rFonts w:asciiTheme="minorHAnsi" w:hAnsiTheme="minorHAnsi" w:cstheme="minorHAnsi"/>
        </w:rPr>
        <w:t>initiatives;</w:t>
      </w:r>
      <w:proofErr w:type="gramEnd"/>
      <w:r>
        <w:rPr>
          <w:rFonts w:asciiTheme="minorHAnsi" w:hAnsiTheme="minorHAnsi" w:cstheme="minorHAnsi"/>
        </w:rPr>
        <w:t xml:space="preserve"> </w:t>
      </w:r>
    </w:p>
    <w:p w14:paraId="2F44B6BF"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rPr>
        <w:t>2</w:t>
      </w:r>
      <w:r>
        <w:rPr>
          <w:rFonts w:asciiTheme="minorHAnsi" w:hAnsiTheme="minorHAnsi" w:cstheme="minorHAnsi"/>
        </w:rPr>
        <w:tab/>
        <w:t xml:space="preserve">to invite all other stakeholders to contribute and work together towards the Connect 2030 </w:t>
      </w:r>
      <w:proofErr w:type="gramStart"/>
      <w:r>
        <w:rPr>
          <w:rFonts w:asciiTheme="minorHAnsi" w:hAnsiTheme="minorHAnsi" w:cstheme="minorHAnsi"/>
        </w:rPr>
        <w:t>Agenda;</w:t>
      </w:r>
      <w:proofErr w:type="gramEnd"/>
      <w:r>
        <w:rPr>
          <w:rFonts w:asciiTheme="minorHAnsi" w:hAnsiTheme="minorHAnsi" w:cstheme="minorHAnsi"/>
        </w:rPr>
        <w:t xml:space="preserve"> </w:t>
      </w:r>
    </w:p>
    <w:p w14:paraId="7A237E1F"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rPr>
        <w:t>3</w:t>
      </w:r>
      <w:r>
        <w:rPr>
          <w:rFonts w:asciiTheme="minorHAnsi" w:hAnsiTheme="minorHAnsi" w:cstheme="minorHAnsi"/>
        </w:rPr>
        <w:tab/>
        <w:t xml:space="preserve">to provide data and statistics, as appropriate, to monitor progress towards the achievement of the Connect 2030 </w:t>
      </w:r>
      <w:proofErr w:type="gramStart"/>
      <w:r>
        <w:rPr>
          <w:rFonts w:asciiTheme="minorHAnsi" w:hAnsiTheme="minorHAnsi" w:cstheme="minorHAnsi"/>
        </w:rPr>
        <w:t>Agenda;</w:t>
      </w:r>
      <w:proofErr w:type="gramEnd"/>
      <w:r>
        <w:rPr>
          <w:rFonts w:asciiTheme="minorHAnsi" w:hAnsiTheme="minorHAnsi" w:cstheme="minorHAnsi"/>
        </w:rPr>
        <w:t xml:space="preserve"> </w:t>
      </w:r>
    </w:p>
    <w:p w14:paraId="3EAA6911"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rPr>
        <w:t>4</w:t>
      </w:r>
      <w:r>
        <w:rPr>
          <w:rFonts w:asciiTheme="minorHAnsi" w:hAnsiTheme="minorHAnsi" w:cstheme="minorHAnsi"/>
        </w:rPr>
        <w:tab/>
        <w:t xml:space="preserve">to report national progress towards the achievement of the Connect 2030 Agenda, and contribute to the database that will collect and disseminate information on national and regional initiatives contributing to the Connect 2030 </w:t>
      </w:r>
      <w:proofErr w:type="gramStart"/>
      <w:r>
        <w:rPr>
          <w:rFonts w:asciiTheme="minorHAnsi" w:hAnsiTheme="minorHAnsi" w:cstheme="minorHAnsi"/>
        </w:rPr>
        <w:t>Agenda;</w:t>
      </w:r>
      <w:proofErr w:type="gramEnd"/>
    </w:p>
    <w:p w14:paraId="2A8D8A1E"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rPr>
        <w:t>5</w:t>
      </w:r>
      <w:r>
        <w:rPr>
          <w:rFonts w:asciiTheme="minorHAnsi" w:hAnsiTheme="minorHAnsi" w:cstheme="minorHAnsi"/>
        </w:rPr>
        <w:tab/>
        <w:t xml:space="preserve">to ensure that ICTs are central to the </w:t>
      </w:r>
      <w:r w:rsidRPr="00FF74C2">
        <w:rPr>
          <w:rFonts w:asciiTheme="minorHAnsi" w:hAnsiTheme="minorHAnsi" w:cstheme="minorHAnsi"/>
        </w:rPr>
        <w:t>2030 Sustainable Development Agenda</w:t>
      </w:r>
      <w:r>
        <w:rPr>
          <w:rFonts w:asciiTheme="minorHAnsi" w:hAnsiTheme="minorHAnsi" w:cstheme="minorHAnsi"/>
        </w:rPr>
        <w:t xml:space="preserve">, by being acknowledged as an important tool to achieve its overall </w:t>
      </w:r>
      <w:proofErr w:type="gramStart"/>
      <w:r>
        <w:rPr>
          <w:rFonts w:asciiTheme="minorHAnsi" w:hAnsiTheme="minorHAnsi" w:cstheme="minorHAnsi"/>
        </w:rPr>
        <w:t>SDGs;</w:t>
      </w:r>
      <w:proofErr w:type="gramEnd"/>
      <w:r>
        <w:rPr>
          <w:rFonts w:asciiTheme="minorHAnsi" w:hAnsiTheme="minorHAnsi" w:cstheme="minorHAnsi"/>
        </w:rPr>
        <w:t xml:space="preserve"> </w:t>
      </w:r>
    </w:p>
    <w:p w14:paraId="12F86BAE" w14:textId="77777777" w:rsidR="0048325A" w:rsidRDefault="0048325A" w:rsidP="0048325A">
      <w:pPr>
        <w:spacing w:line="360" w:lineRule="auto"/>
        <w:jc w:val="both"/>
        <w:rPr>
          <w:ins w:id="93" w:author="KISDI" w:date="2022-01-26T19:35:00Z"/>
          <w:rFonts w:asciiTheme="minorHAnsi" w:hAnsiTheme="minorHAnsi" w:cstheme="minorHAnsi"/>
        </w:rPr>
      </w:pPr>
      <w:r>
        <w:rPr>
          <w:rFonts w:asciiTheme="minorHAnsi" w:hAnsiTheme="minorHAnsi" w:cstheme="minorHAnsi"/>
        </w:rPr>
        <w:t>6</w:t>
      </w:r>
      <w:r>
        <w:rPr>
          <w:rFonts w:asciiTheme="minorHAnsi" w:hAnsiTheme="minorHAnsi" w:cstheme="minorHAnsi"/>
        </w:rPr>
        <w:tab/>
        <w:t>to contribute to the work of ITU, as elaborated in the strategic plan for the Union for 2020</w:t>
      </w:r>
      <w:r>
        <w:rPr>
          <w:rFonts w:asciiTheme="minorHAnsi" w:hAnsiTheme="minorHAnsi" w:cstheme="minorHAnsi"/>
        </w:rPr>
        <w:noBreakHyphen/>
        <w:t>2023 in Annex 1 to Resolution 71 (Rev.  Dubai, 2018), that contributes to the Connect 2030 Agenda</w:t>
      </w:r>
      <w:del w:id="94" w:author="KISDI" w:date="2022-01-26T19:34:00Z">
        <w:r>
          <w:rPr>
            <w:rFonts w:asciiTheme="minorHAnsi" w:hAnsiTheme="minorHAnsi" w:cstheme="minorHAnsi"/>
          </w:rPr>
          <w:delText>,</w:delText>
        </w:r>
      </w:del>
      <w:ins w:id="95" w:author="KISDI" w:date="2022-01-26T19:35:00Z">
        <w:r>
          <w:rPr>
            <w:rFonts w:asciiTheme="minorHAnsi" w:hAnsiTheme="minorHAnsi" w:cstheme="minorHAnsi"/>
          </w:rPr>
          <w:t>;</w:t>
        </w:r>
      </w:ins>
    </w:p>
    <w:p w14:paraId="5F47B053" w14:textId="74E30CE7" w:rsidR="0048325A" w:rsidRDefault="0048325A" w:rsidP="0048325A">
      <w:pPr>
        <w:spacing w:line="360" w:lineRule="auto"/>
        <w:jc w:val="both"/>
        <w:rPr>
          <w:rFonts w:asciiTheme="minorHAnsi" w:hAnsiTheme="minorHAnsi" w:cstheme="minorHAnsi"/>
        </w:rPr>
      </w:pPr>
      <w:bookmarkStart w:id="96" w:name="_Hlk95905285"/>
      <w:ins w:id="97" w:author="KISDI" w:date="2022-01-26T19:35:00Z">
        <w:r>
          <w:rPr>
            <w:rFonts w:asciiTheme="minorHAnsi" w:hAnsiTheme="minorHAnsi" w:cstheme="minorHAnsi"/>
          </w:rPr>
          <w:t>7</w:t>
        </w:r>
        <w:r>
          <w:rPr>
            <w:rFonts w:asciiTheme="minorHAnsi" w:hAnsiTheme="minorHAnsi" w:cstheme="minorHAnsi"/>
          </w:rPr>
          <w:tab/>
          <w:t xml:space="preserve">to </w:t>
        </w:r>
        <w:proofErr w:type="gramStart"/>
        <w:r>
          <w:rPr>
            <w:rFonts w:asciiTheme="minorHAnsi" w:hAnsiTheme="minorHAnsi" w:cstheme="minorHAnsi"/>
          </w:rPr>
          <w:t>take into account</w:t>
        </w:r>
        <w:proofErr w:type="gramEnd"/>
        <w:r w:rsidR="00FF74C2">
          <w:rPr>
            <w:rFonts w:asciiTheme="minorHAnsi" w:hAnsiTheme="minorHAnsi" w:cstheme="minorHAnsi"/>
          </w:rPr>
          <w:t xml:space="preserve"> of </w:t>
        </w:r>
        <w:r>
          <w:rPr>
            <w:rFonts w:asciiTheme="minorHAnsi" w:hAnsiTheme="minorHAnsi" w:cstheme="minorHAnsi"/>
          </w:rPr>
          <w:t>the impact of the pandemic on telecommunication</w:t>
        </w:r>
      </w:ins>
      <w:ins w:id="98" w:author="Nidup Gyeltshen" w:date="2022-02-17T10:12:00Z">
        <w:r w:rsidR="006B50D9">
          <w:rPr>
            <w:rFonts w:asciiTheme="minorHAnsi" w:hAnsiTheme="minorHAnsi" w:cstheme="minorHAnsi"/>
          </w:rPr>
          <w:t>s</w:t>
        </w:r>
      </w:ins>
      <w:ins w:id="99" w:author="KISDI" w:date="2022-01-26T19:35:00Z">
        <w:r>
          <w:rPr>
            <w:rFonts w:asciiTheme="minorHAnsi" w:hAnsiTheme="minorHAnsi" w:cstheme="minorHAnsi"/>
          </w:rPr>
          <w:t>/ICT</w:t>
        </w:r>
      </w:ins>
      <w:ins w:id="100" w:author="Nidup Gyeltshen" w:date="2022-02-17T10:12:00Z">
        <w:r w:rsidR="006B50D9">
          <w:rPr>
            <w:rFonts w:asciiTheme="minorHAnsi" w:hAnsiTheme="minorHAnsi" w:cstheme="minorHAnsi"/>
          </w:rPr>
          <w:t>s</w:t>
        </w:r>
      </w:ins>
      <w:ins w:id="101" w:author="KISDI" w:date="2022-01-26T19:35:00Z">
        <w:r>
          <w:rPr>
            <w:rFonts w:asciiTheme="minorHAnsi" w:hAnsiTheme="minorHAnsi" w:cstheme="minorHAnsi"/>
          </w:rPr>
          <w:t xml:space="preserve"> in the implementation of the Connect 2030 agenda and work together with other Member States and stakeholders by sharing information, experience, and expertise in this regard,</w:t>
        </w:r>
      </w:ins>
    </w:p>
    <w:bookmarkEnd w:id="96"/>
    <w:p w14:paraId="5C44503E" w14:textId="77777777" w:rsidR="0048325A" w:rsidRDefault="0048325A" w:rsidP="0048325A">
      <w:pPr>
        <w:pStyle w:val="Call"/>
        <w:spacing w:line="360" w:lineRule="auto"/>
        <w:jc w:val="both"/>
        <w:rPr>
          <w:rFonts w:asciiTheme="minorHAnsi" w:hAnsiTheme="minorHAnsi" w:cstheme="minorHAnsi"/>
          <w:szCs w:val="24"/>
        </w:rPr>
      </w:pPr>
      <w:r>
        <w:rPr>
          <w:rFonts w:asciiTheme="minorHAnsi" w:hAnsiTheme="minorHAnsi" w:cstheme="minorHAnsi"/>
          <w:szCs w:val="24"/>
        </w:rPr>
        <w:t>invites Sector Members, Associates and Academia</w:t>
      </w:r>
    </w:p>
    <w:p w14:paraId="43C75089"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rPr>
        <w:t>to take an active role towards implementing the Connect 2030 Agenda,</w:t>
      </w:r>
    </w:p>
    <w:p w14:paraId="506974D4" w14:textId="77777777" w:rsidR="0048325A" w:rsidRDefault="0048325A" w:rsidP="0048325A">
      <w:pPr>
        <w:pStyle w:val="Call"/>
        <w:spacing w:line="360" w:lineRule="auto"/>
        <w:jc w:val="both"/>
        <w:rPr>
          <w:rFonts w:asciiTheme="minorHAnsi" w:hAnsiTheme="minorHAnsi" w:cstheme="minorHAnsi"/>
          <w:szCs w:val="24"/>
        </w:rPr>
      </w:pPr>
      <w:r>
        <w:rPr>
          <w:rFonts w:asciiTheme="minorHAnsi" w:hAnsiTheme="minorHAnsi" w:cstheme="minorHAnsi"/>
          <w:szCs w:val="24"/>
        </w:rPr>
        <w:t xml:space="preserve">invites all stakeholders </w:t>
      </w:r>
    </w:p>
    <w:p w14:paraId="78B3D9C8" w14:textId="77777777" w:rsidR="0048325A" w:rsidRDefault="0048325A" w:rsidP="0048325A">
      <w:pPr>
        <w:spacing w:line="360" w:lineRule="auto"/>
        <w:jc w:val="both"/>
        <w:rPr>
          <w:rFonts w:asciiTheme="minorHAnsi" w:hAnsiTheme="minorHAnsi" w:cstheme="minorHAnsi"/>
        </w:rPr>
      </w:pPr>
      <w:r>
        <w:rPr>
          <w:rFonts w:asciiTheme="minorHAnsi" w:hAnsiTheme="minorHAnsi" w:cstheme="minorHAnsi"/>
        </w:rPr>
        <w:t xml:space="preserve">to contribute with their initiatives and their experience, </w:t>
      </w:r>
      <w:proofErr w:type="gramStart"/>
      <w:r>
        <w:rPr>
          <w:rFonts w:asciiTheme="minorHAnsi" w:hAnsiTheme="minorHAnsi" w:cstheme="minorHAnsi"/>
        </w:rPr>
        <w:t>qualifications</w:t>
      </w:r>
      <w:proofErr w:type="gramEnd"/>
      <w:r>
        <w:rPr>
          <w:rFonts w:asciiTheme="minorHAnsi" w:hAnsiTheme="minorHAnsi" w:cstheme="minorHAnsi"/>
        </w:rPr>
        <w:t xml:space="preserve"> and expertise to the successful implementation of the Connect 2030 Agenda. </w:t>
      </w:r>
    </w:p>
    <w:p w14:paraId="15BF44FA" w14:textId="77777777" w:rsidR="00420AA9" w:rsidRPr="00420AA9" w:rsidRDefault="00420AA9" w:rsidP="00617508">
      <w:pPr>
        <w:rPr>
          <w:lang w:val="en-GB"/>
        </w:rPr>
      </w:pPr>
    </w:p>
    <w:sectPr w:rsidR="00420AA9" w:rsidRPr="00420AA9" w:rsidSect="00EA5715">
      <w:headerReference w:type="default" r:id="rId9"/>
      <w:footerReference w:type="default" r:id="rId10"/>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D7491" w14:textId="77777777" w:rsidR="0073646F" w:rsidRDefault="0073646F" w:rsidP="003A0414">
      <w:r>
        <w:separator/>
      </w:r>
    </w:p>
  </w:endnote>
  <w:endnote w:type="continuationSeparator" w:id="0">
    <w:p w14:paraId="20C3AAD5" w14:textId="77777777" w:rsidR="0073646F" w:rsidRDefault="0073646F"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맑은 고딕">
    <w:panose1 w:val="020B0503020000020004"/>
    <w:charset w:val="81"/>
    <w:family w:val="modern"/>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바탕체">
    <w:altName w:val="BatangChe"/>
    <w:panose1 w:val="02030609000101010101"/>
    <w:charset w:val="81"/>
    <w:family w:val="roma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4A05B9C6"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6B4D42">
      <w:rPr>
        <w:lang w:val="en-GB"/>
      </w:rPr>
      <w:t>2</w:t>
    </w:r>
    <w:r w:rsidR="003F14CA">
      <w:rPr>
        <w:lang w:val="en-GB"/>
      </w:rPr>
      <w:t>/</w:t>
    </w:r>
    <w:r w:rsidR="00FA5C44">
      <w:rPr>
        <w:lang w:val="en-GB"/>
      </w:rPr>
      <w:t>OUT-06</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F24F4">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F24F4">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52FC4" w14:textId="77777777" w:rsidR="0073646F" w:rsidRDefault="0073646F" w:rsidP="003A0414">
      <w:r>
        <w:separator/>
      </w:r>
    </w:p>
  </w:footnote>
  <w:footnote w:type="continuationSeparator" w:id="0">
    <w:p w14:paraId="23982659" w14:textId="77777777" w:rsidR="0073646F" w:rsidRDefault="0073646F" w:rsidP="003A0414">
      <w:r>
        <w:continuationSeparator/>
      </w:r>
    </w:p>
  </w:footnote>
  <w:footnote w:id="1">
    <w:p w14:paraId="26B6B5A9" w14:textId="77777777" w:rsidR="0048325A" w:rsidRDefault="0048325A" w:rsidP="0048325A">
      <w:pPr>
        <w:pStyle w:val="FootnoteText"/>
        <w:rPr>
          <w:lang w:val="en-US"/>
        </w:rPr>
      </w:pPr>
      <w:r>
        <w:rPr>
          <w:rStyle w:val="FootnoteReference"/>
        </w:rPr>
        <w:t>1</w:t>
      </w:r>
      <w:r>
        <w:t xml:space="preserve"> </w:t>
      </w:r>
      <w:r>
        <w:rPr>
          <w:lang w:val="en-US"/>
        </w:rPr>
        <w:tab/>
      </w:r>
      <w:r>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dup Gyeltshen">
    <w15:presenceInfo w15:providerId="None" w15:userId="Nidup Gyeltshen"/>
  </w15:person>
  <w15:person w15:author="KISDI">
    <w15:presenceInfo w15:providerId="None" w15:userId="KIS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rAUA5FIdNiwAAAA="/>
  </w:docVars>
  <w:rsids>
    <w:rsidRoot w:val="00AD2F26"/>
    <w:rsid w:val="0003778A"/>
    <w:rsid w:val="00057925"/>
    <w:rsid w:val="000A0F32"/>
    <w:rsid w:val="000E69C8"/>
    <w:rsid w:val="00112A8E"/>
    <w:rsid w:val="00133302"/>
    <w:rsid w:val="00154DF3"/>
    <w:rsid w:val="001F5550"/>
    <w:rsid w:val="0026595F"/>
    <w:rsid w:val="002C4C6E"/>
    <w:rsid w:val="00383EDB"/>
    <w:rsid w:val="003A0414"/>
    <w:rsid w:val="003A14AD"/>
    <w:rsid w:val="003C0D85"/>
    <w:rsid w:val="003F14CA"/>
    <w:rsid w:val="00420AA9"/>
    <w:rsid w:val="00422505"/>
    <w:rsid w:val="00425800"/>
    <w:rsid w:val="00450452"/>
    <w:rsid w:val="0048325A"/>
    <w:rsid w:val="004A3292"/>
    <w:rsid w:val="004F24F4"/>
    <w:rsid w:val="0055081D"/>
    <w:rsid w:val="00565069"/>
    <w:rsid w:val="00597B0F"/>
    <w:rsid w:val="005A1FA2"/>
    <w:rsid w:val="00614420"/>
    <w:rsid w:val="00617508"/>
    <w:rsid w:val="00640D26"/>
    <w:rsid w:val="00685C97"/>
    <w:rsid w:val="006A6EC5"/>
    <w:rsid w:val="006B3268"/>
    <w:rsid w:val="006B4D42"/>
    <w:rsid w:val="006B50D9"/>
    <w:rsid w:val="0073646F"/>
    <w:rsid w:val="007732CC"/>
    <w:rsid w:val="0078146D"/>
    <w:rsid w:val="007A2E4C"/>
    <w:rsid w:val="007F154F"/>
    <w:rsid w:val="00800847"/>
    <w:rsid w:val="00814C55"/>
    <w:rsid w:val="008438A0"/>
    <w:rsid w:val="008702A6"/>
    <w:rsid w:val="00873BFA"/>
    <w:rsid w:val="008872D4"/>
    <w:rsid w:val="008B238D"/>
    <w:rsid w:val="008F6956"/>
    <w:rsid w:val="00941632"/>
    <w:rsid w:val="00950BA4"/>
    <w:rsid w:val="00966899"/>
    <w:rsid w:val="0098418B"/>
    <w:rsid w:val="009A44CC"/>
    <w:rsid w:val="009E4E18"/>
    <w:rsid w:val="00A75516"/>
    <w:rsid w:val="00A776D0"/>
    <w:rsid w:val="00AA65C6"/>
    <w:rsid w:val="00AB7FEB"/>
    <w:rsid w:val="00AD2F26"/>
    <w:rsid w:val="00B017E8"/>
    <w:rsid w:val="00B04778"/>
    <w:rsid w:val="00B1556C"/>
    <w:rsid w:val="00B32C5A"/>
    <w:rsid w:val="00B55072"/>
    <w:rsid w:val="00B614D6"/>
    <w:rsid w:val="00B95A06"/>
    <w:rsid w:val="00C52680"/>
    <w:rsid w:val="00CA1EC5"/>
    <w:rsid w:val="00CA6990"/>
    <w:rsid w:val="00CB3877"/>
    <w:rsid w:val="00CE0108"/>
    <w:rsid w:val="00D05A33"/>
    <w:rsid w:val="00D14A3A"/>
    <w:rsid w:val="00D14DA8"/>
    <w:rsid w:val="00DB3B52"/>
    <w:rsid w:val="00DC4262"/>
    <w:rsid w:val="00DF10DB"/>
    <w:rsid w:val="00E66B99"/>
    <w:rsid w:val="00EA2379"/>
    <w:rsid w:val="00EA5715"/>
    <w:rsid w:val="00ED3226"/>
    <w:rsid w:val="00F24DE6"/>
    <w:rsid w:val="00F418AA"/>
    <w:rsid w:val="00F54009"/>
    <w:rsid w:val="00FA5C44"/>
    <w:rsid w:val="00FB29D1"/>
    <w:rsid w:val="00FF74C2"/>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바탕체"/>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바탕체"/>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바탕체"/>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styleId="FootnoteText">
    <w:name w:val="footnote text"/>
    <w:basedOn w:val="Normal"/>
    <w:link w:val="FootnoteTextChar"/>
    <w:semiHidden/>
    <w:unhideWhenUsed/>
    <w:rsid w:val="0048325A"/>
    <w:pPr>
      <w:keepLines/>
      <w:tabs>
        <w:tab w:val="left" w:pos="256"/>
        <w:tab w:val="left" w:pos="567"/>
        <w:tab w:val="left" w:pos="1134"/>
        <w:tab w:val="left" w:pos="1701"/>
        <w:tab w:val="left" w:pos="2268"/>
        <w:tab w:val="left" w:pos="2835"/>
      </w:tabs>
      <w:overflowPunct w:val="0"/>
      <w:autoSpaceDE w:val="0"/>
      <w:autoSpaceDN w:val="0"/>
      <w:adjustRightInd w:val="0"/>
      <w:spacing w:before="120"/>
      <w:ind w:left="256" w:hanging="256"/>
    </w:pPr>
    <w:rPr>
      <w:rFonts w:ascii="Calibri" w:eastAsia="바탕" w:hAnsi="Calibri"/>
      <w:szCs w:val="20"/>
      <w:lang w:val="en-GB" w:eastAsia="en-US"/>
    </w:rPr>
  </w:style>
  <w:style w:type="character" w:customStyle="1" w:styleId="FootnoteTextChar">
    <w:name w:val="Footnote Text Char"/>
    <w:basedOn w:val="DefaultParagraphFont"/>
    <w:link w:val="FootnoteText"/>
    <w:semiHidden/>
    <w:rsid w:val="0048325A"/>
    <w:rPr>
      <w:rFonts w:ascii="Calibri" w:eastAsia="바탕" w:hAnsi="Calibri"/>
      <w:szCs w:val="20"/>
    </w:rPr>
  </w:style>
  <w:style w:type="paragraph" w:customStyle="1" w:styleId="enumlev1">
    <w:name w:val="enumlev1"/>
    <w:basedOn w:val="Normal"/>
    <w:rsid w:val="0048325A"/>
    <w:pPr>
      <w:tabs>
        <w:tab w:val="left" w:pos="567"/>
        <w:tab w:val="left" w:pos="1134"/>
        <w:tab w:val="left" w:pos="1701"/>
        <w:tab w:val="left" w:pos="2268"/>
        <w:tab w:val="left" w:pos="2835"/>
      </w:tabs>
      <w:overflowPunct w:val="0"/>
      <w:autoSpaceDE w:val="0"/>
      <w:autoSpaceDN w:val="0"/>
      <w:adjustRightInd w:val="0"/>
      <w:spacing w:before="86"/>
      <w:ind w:left="567" w:hanging="567"/>
    </w:pPr>
    <w:rPr>
      <w:rFonts w:ascii="Calibri" w:eastAsia="바탕" w:hAnsi="Calibri"/>
      <w:szCs w:val="20"/>
      <w:lang w:val="en-GB" w:eastAsia="en-US"/>
    </w:rPr>
  </w:style>
  <w:style w:type="paragraph" w:customStyle="1" w:styleId="Call">
    <w:name w:val="Call"/>
    <w:basedOn w:val="Normal"/>
    <w:next w:val="Normal"/>
    <w:rsid w:val="0048325A"/>
    <w:pPr>
      <w:keepNext/>
      <w:keepLines/>
      <w:tabs>
        <w:tab w:val="left" w:pos="567"/>
      </w:tabs>
      <w:overflowPunct w:val="0"/>
      <w:autoSpaceDE w:val="0"/>
      <w:autoSpaceDN w:val="0"/>
      <w:adjustRightInd w:val="0"/>
      <w:spacing w:before="160"/>
      <w:ind w:left="567"/>
    </w:pPr>
    <w:rPr>
      <w:rFonts w:ascii="Calibri" w:eastAsia="바탕" w:hAnsi="Calibri"/>
      <w:i/>
      <w:szCs w:val="20"/>
      <w:lang w:val="en-GB" w:eastAsia="en-US"/>
    </w:rPr>
  </w:style>
  <w:style w:type="character" w:styleId="FootnoteReference">
    <w:name w:val="footnote reference"/>
    <w:basedOn w:val="DefaultParagraphFont"/>
    <w:semiHidden/>
    <w:unhideWhenUsed/>
    <w:rsid w:val="0048325A"/>
    <w:rPr>
      <w:rFonts w:ascii="Calibri" w:hAnsi="Calibri" w:cs="Calibri" w:hint="default"/>
      <w:position w:val="6"/>
      <w:sz w:val="16"/>
    </w:rPr>
  </w:style>
  <w:style w:type="paragraph" w:styleId="BalloonText">
    <w:name w:val="Balloon Text"/>
    <w:basedOn w:val="Normal"/>
    <w:link w:val="BalloonTextChar"/>
    <w:uiPriority w:val="99"/>
    <w:semiHidden/>
    <w:unhideWhenUsed/>
    <w:rsid w:val="00FF74C2"/>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F74C2"/>
    <w:rPr>
      <w:rFonts w:asciiTheme="majorHAnsi" w:eastAsiaTheme="majorEastAsia" w:hAnsiTheme="majorHAnsi" w:cstheme="majorBidi"/>
      <w:sz w:val="18"/>
      <w:szCs w:val="18"/>
      <w:lang w:val="en-US" w:eastAsia="ja-JP"/>
    </w:rPr>
  </w:style>
  <w:style w:type="paragraph" w:styleId="Revision">
    <w:name w:val="Revision"/>
    <w:hidden/>
    <w:uiPriority w:val="99"/>
    <w:semiHidden/>
    <w:rsid w:val="006B50D9"/>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983761">
      <w:bodyDiv w:val="1"/>
      <w:marLeft w:val="0"/>
      <w:marRight w:val="0"/>
      <w:marTop w:val="0"/>
      <w:marBottom w:val="0"/>
      <w:divBdr>
        <w:top w:val="none" w:sz="0" w:space="0" w:color="auto"/>
        <w:left w:val="none" w:sz="0" w:space="0" w:color="auto"/>
        <w:bottom w:val="none" w:sz="0" w:space="0" w:color="auto"/>
        <w:right w:val="none" w:sz="0" w:space="0" w:color="auto"/>
      </w:divBdr>
    </w:div>
    <w:div w:id="150689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C766B-E2DE-4BC2-BA99-D649DCEB0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1841</Words>
  <Characters>10495</Characters>
  <Application>Microsoft Office Word</Application>
  <DocSecurity>0</DocSecurity>
  <Lines>87</Lines>
  <Paragraphs>24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Jongbong PARK</cp:lastModifiedBy>
  <cp:revision>4</cp:revision>
  <dcterms:created xsi:type="dcterms:W3CDTF">2022-02-17T04:31:00Z</dcterms:created>
  <dcterms:modified xsi:type="dcterms:W3CDTF">2022-02-17T06:05:00Z</dcterms:modified>
</cp:coreProperties>
</file>